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F9E12" w14:textId="408CEEEC" w:rsidR="00E344D9" w:rsidRPr="00BF0462" w:rsidRDefault="00E344D9" w:rsidP="00750CA5">
      <w:pPr>
        <w:widowControl/>
        <w:adjustRightInd w:val="0"/>
        <w:snapToGrid w:val="0"/>
        <w:jc w:val="left"/>
        <w:rPr>
          <w:rFonts w:ascii="Calibri" w:hAnsi="Calibri" w:cs="Calibri"/>
          <w:bCs/>
          <w:sz w:val="22"/>
        </w:rPr>
      </w:pPr>
    </w:p>
    <w:p w14:paraId="347FCEF0" w14:textId="2D467551" w:rsidR="00E344D9" w:rsidRPr="00BF0462" w:rsidRDefault="00E344D9" w:rsidP="00750CA5">
      <w:pPr>
        <w:widowControl/>
        <w:autoSpaceDE w:val="0"/>
        <w:autoSpaceDN w:val="0"/>
        <w:adjustRightInd w:val="0"/>
        <w:snapToGrid w:val="0"/>
        <w:jc w:val="center"/>
        <w:rPr>
          <w:rFonts w:ascii="Calibri" w:eastAsia="Batang" w:hAnsi="Calibri" w:cs="Calibri"/>
          <w:b/>
          <w:bCs/>
          <w:color w:val="000000"/>
          <w:kern w:val="0"/>
          <w:sz w:val="22"/>
          <w:lang w:eastAsia="ko-KR"/>
        </w:rPr>
      </w:pPr>
      <w:r w:rsidRPr="00BF0462">
        <w:rPr>
          <w:rFonts w:ascii="Calibri" w:eastAsia="Batang" w:hAnsi="Calibri" w:cs="Calibri"/>
          <w:b/>
          <w:bCs/>
          <w:color w:val="000000"/>
          <w:kern w:val="0"/>
          <w:sz w:val="22"/>
          <w:lang w:eastAsia="ko-KR"/>
        </w:rPr>
        <w:t xml:space="preserve">JOINT IATTC AND WCPFC-NC WORKING GROUP </w:t>
      </w:r>
      <w:r w:rsidRPr="00BF0462">
        <w:rPr>
          <w:rFonts w:ascii="Calibri" w:eastAsia="Batang" w:hAnsi="Calibri" w:cs="Calibri"/>
          <w:b/>
          <w:bCs/>
          <w:color w:val="000000"/>
          <w:kern w:val="0"/>
          <w:sz w:val="22"/>
          <w:lang w:eastAsia="ko-KR"/>
        </w:rPr>
        <w:br/>
      </w:r>
      <w:r w:rsidR="000D1D59" w:rsidRPr="00BF0462">
        <w:rPr>
          <w:rFonts w:ascii="Calibri" w:eastAsia="Batang" w:hAnsi="Calibri" w:cs="Calibri"/>
          <w:b/>
          <w:bCs/>
          <w:color w:val="000000"/>
          <w:kern w:val="0"/>
          <w:sz w:val="22"/>
          <w:lang w:eastAsia="ko-KR"/>
        </w:rPr>
        <w:t>CATCH DOCUMENTATION SCHEME TECHNICAL MEETING</w:t>
      </w:r>
    </w:p>
    <w:p w14:paraId="2632A215" w14:textId="3AA00A15" w:rsidR="00E344D9" w:rsidRPr="00BF0462" w:rsidRDefault="00003AA6" w:rsidP="00750CA5">
      <w:pPr>
        <w:widowControl/>
        <w:autoSpaceDE w:val="0"/>
        <w:autoSpaceDN w:val="0"/>
        <w:adjustRightInd w:val="0"/>
        <w:snapToGrid w:val="0"/>
        <w:jc w:val="center"/>
        <w:rPr>
          <w:rFonts w:ascii="Calibri" w:eastAsia="Batang" w:hAnsi="Calibri" w:cs="Calibri"/>
          <w:b/>
          <w:bCs/>
          <w:color w:val="000000"/>
          <w:kern w:val="0"/>
          <w:sz w:val="22"/>
          <w:lang w:eastAsia="ko-KR"/>
        </w:rPr>
      </w:pPr>
      <w:r w:rsidRPr="00BF0462">
        <w:rPr>
          <w:rFonts w:ascii="Calibri" w:eastAsia="Batang" w:hAnsi="Calibri" w:cs="Calibri"/>
          <w:b/>
          <w:bCs/>
          <w:color w:val="000000"/>
          <w:kern w:val="0"/>
          <w:sz w:val="22"/>
          <w:lang w:eastAsia="ko-KR"/>
        </w:rPr>
        <w:t>(</w:t>
      </w:r>
      <w:r w:rsidR="000D1D59" w:rsidRPr="00BF0462">
        <w:rPr>
          <w:rFonts w:ascii="Calibri" w:eastAsia="Batang" w:hAnsi="Calibri" w:cs="Calibri"/>
          <w:b/>
          <w:bCs/>
          <w:color w:val="000000"/>
          <w:kern w:val="0"/>
          <w:sz w:val="22"/>
          <w:lang w:eastAsia="ko-KR"/>
        </w:rPr>
        <w:t>CDS-06</w:t>
      </w:r>
      <w:r w:rsidRPr="00BF0462">
        <w:rPr>
          <w:rFonts w:ascii="Calibri" w:eastAsia="Batang" w:hAnsi="Calibri" w:cs="Calibri"/>
          <w:b/>
          <w:bCs/>
          <w:color w:val="000000"/>
          <w:kern w:val="0"/>
          <w:sz w:val="22"/>
          <w:lang w:eastAsia="ko-KR"/>
        </w:rPr>
        <w:t>)</w:t>
      </w:r>
    </w:p>
    <w:p w14:paraId="7F80D1BF" w14:textId="77777777" w:rsidR="00E344D9" w:rsidRPr="00BF0462" w:rsidRDefault="00E344D9" w:rsidP="00750CA5">
      <w:pPr>
        <w:widowControl/>
        <w:autoSpaceDE w:val="0"/>
        <w:autoSpaceDN w:val="0"/>
        <w:adjustRightInd w:val="0"/>
        <w:snapToGrid w:val="0"/>
        <w:jc w:val="center"/>
        <w:rPr>
          <w:rFonts w:ascii="Calibri" w:eastAsia="Batang" w:hAnsi="Calibri" w:cs="Calibri"/>
          <w:bCs/>
          <w:color w:val="000000"/>
          <w:kern w:val="0"/>
          <w:sz w:val="22"/>
          <w:lang w:eastAsia="ko-KR"/>
        </w:rPr>
      </w:pPr>
    </w:p>
    <w:p w14:paraId="0BFB8F97" w14:textId="27169D9C" w:rsidR="00E344D9" w:rsidRPr="00BF0462" w:rsidRDefault="00170FBB" w:rsidP="00750CA5">
      <w:pPr>
        <w:widowControl/>
        <w:autoSpaceDE w:val="0"/>
        <w:autoSpaceDN w:val="0"/>
        <w:adjustRightInd w:val="0"/>
        <w:snapToGrid w:val="0"/>
        <w:jc w:val="center"/>
        <w:rPr>
          <w:rFonts w:ascii="Calibri" w:eastAsia="Batang" w:hAnsi="Calibri" w:cs="Calibri"/>
          <w:bCs/>
          <w:color w:val="000000"/>
          <w:kern w:val="0"/>
          <w:sz w:val="22"/>
          <w:lang w:eastAsia="ko-KR"/>
        </w:rPr>
      </w:pPr>
      <w:r w:rsidRPr="00BF0462">
        <w:rPr>
          <w:rFonts w:ascii="Calibri" w:eastAsia="Batang" w:hAnsi="Calibri" w:cs="Calibri"/>
          <w:bCs/>
          <w:color w:val="000000"/>
          <w:kern w:val="0"/>
          <w:sz w:val="22"/>
          <w:lang w:eastAsia="ko-KR"/>
        </w:rPr>
        <w:t>Toyama</w:t>
      </w:r>
      <w:r w:rsidR="00E344D9" w:rsidRPr="00BF0462">
        <w:rPr>
          <w:rFonts w:ascii="Calibri" w:eastAsia="Batang" w:hAnsi="Calibri" w:cs="Calibri"/>
          <w:bCs/>
          <w:color w:val="000000"/>
          <w:kern w:val="0"/>
          <w:sz w:val="22"/>
          <w:lang w:eastAsia="ko-KR"/>
        </w:rPr>
        <w:t>, Japan (Hybrid)</w:t>
      </w:r>
    </w:p>
    <w:p w14:paraId="4CC0496E" w14:textId="3D47F1D4" w:rsidR="00E344D9" w:rsidRPr="00BF0462" w:rsidRDefault="00B73B1F" w:rsidP="00750CA5">
      <w:pPr>
        <w:widowControl/>
        <w:autoSpaceDE w:val="0"/>
        <w:autoSpaceDN w:val="0"/>
        <w:adjustRightInd w:val="0"/>
        <w:snapToGrid w:val="0"/>
        <w:jc w:val="center"/>
        <w:rPr>
          <w:rFonts w:ascii="Calibri" w:eastAsia="Batang" w:hAnsi="Calibri" w:cs="Calibri"/>
          <w:bCs/>
          <w:color w:val="000000"/>
          <w:kern w:val="0"/>
          <w:sz w:val="22"/>
          <w:lang w:eastAsia="ko-KR"/>
        </w:rPr>
      </w:pPr>
      <w:r w:rsidRPr="00BF0462">
        <w:rPr>
          <w:rFonts w:ascii="Calibri" w:eastAsia="Batang" w:hAnsi="Calibri" w:cs="Calibri"/>
          <w:bCs/>
          <w:color w:val="000000"/>
          <w:kern w:val="0"/>
          <w:sz w:val="22"/>
          <w:lang w:eastAsia="ko-KR"/>
        </w:rPr>
        <w:t>0</w:t>
      </w:r>
      <w:r w:rsidR="00003AA6" w:rsidRPr="00BF0462">
        <w:rPr>
          <w:rFonts w:ascii="Calibri" w:eastAsia="Batang" w:hAnsi="Calibri" w:cs="Calibri"/>
          <w:bCs/>
          <w:color w:val="000000"/>
          <w:kern w:val="0"/>
          <w:sz w:val="22"/>
          <w:lang w:eastAsia="ko-KR"/>
        </w:rPr>
        <w:t>9:00</w:t>
      </w:r>
      <w:r w:rsidRPr="00BF0462">
        <w:rPr>
          <w:rFonts w:ascii="Calibri" w:eastAsia="Batang" w:hAnsi="Calibri" w:cs="Calibri"/>
          <w:bCs/>
          <w:color w:val="000000"/>
          <w:kern w:val="0"/>
          <w:sz w:val="22"/>
          <w:lang w:eastAsia="ko-KR"/>
        </w:rPr>
        <w:t xml:space="preserve"> – 15:00, </w:t>
      </w:r>
      <w:r w:rsidR="00170FBB" w:rsidRPr="00BF0462">
        <w:rPr>
          <w:rFonts w:ascii="Calibri" w:eastAsia="Batang" w:hAnsi="Calibri" w:cs="Calibri"/>
          <w:bCs/>
          <w:color w:val="000000"/>
          <w:kern w:val="0"/>
          <w:sz w:val="22"/>
          <w:lang w:eastAsia="ko-KR"/>
        </w:rPr>
        <w:t>9</w:t>
      </w:r>
      <w:r w:rsidR="00E344D9" w:rsidRPr="00BF0462">
        <w:rPr>
          <w:rFonts w:ascii="Calibri" w:eastAsia="Batang" w:hAnsi="Calibri" w:cs="Calibri"/>
          <w:bCs/>
          <w:color w:val="000000"/>
          <w:kern w:val="0"/>
          <w:sz w:val="22"/>
          <w:lang w:eastAsia="ko-KR"/>
        </w:rPr>
        <w:t xml:space="preserve"> July 202</w:t>
      </w:r>
      <w:r w:rsidR="003C0646" w:rsidRPr="00BF0462">
        <w:rPr>
          <w:rFonts w:ascii="Calibri" w:eastAsia="Batang" w:hAnsi="Calibri" w:cs="Calibri"/>
          <w:bCs/>
          <w:color w:val="000000"/>
          <w:kern w:val="0"/>
          <w:sz w:val="22"/>
          <w:lang w:eastAsia="ko-KR"/>
        </w:rPr>
        <w:t>5</w:t>
      </w:r>
    </w:p>
    <w:tbl>
      <w:tblPr>
        <w:tblStyle w:val="1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344D9" w:rsidRPr="00BF0462" w14:paraId="3110CDF0" w14:textId="77777777" w:rsidTr="005C5390">
        <w:tc>
          <w:tcPr>
            <w:tcW w:w="9360" w:type="dxa"/>
          </w:tcPr>
          <w:p w14:paraId="07CDD5EF" w14:textId="77777777" w:rsidR="00E344D9" w:rsidRPr="00BF0462" w:rsidRDefault="00E344D9" w:rsidP="00750CA5">
            <w:pPr>
              <w:adjustRightInd w:val="0"/>
              <w:snapToGrid w:val="0"/>
              <w:ind w:right="10"/>
              <w:jc w:val="center"/>
              <w:rPr>
                <w:rFonts w:ascii="Calibri" w:hAnsi="Calibri" w:cs="Calibri"/>
                <w:b/>
                <w:bCs/>
                <w:sz w:val="22"/>
                <w:szCs w:val="22"/>
              </w:rPr>
            </w:pPr>
            <w:r w:rsidRPr="00BF0462">
              <w:rPr>
                <w:rFonts w:ascii="Calibri" w:hAnsi="Calibri" w:cs="Calibri"/>
                <w:b/>
                <w:bCs/>
                <w:sz w:val="22"/>
                <w:szCs w:val="22"/>
              </w:rPr>
              <w:t>CHAIR’S SUMMARY OF THE</w:t>
            </w:r>
          </w:p>
          <w:p w14:paraId="7E94E48C" w14:textId="4E30734F" w:rsidR="00E344D9" w:rsidRPr="00BF0462" w:rsidRDefault="00170FBB" w:rsidP="00750CA5">
            <w:pPr>
              <w:adjustRightInd w:val="0"/>
              <w:snapToGrid w:val="0"/>
              <w:ind w:right="10"/>
              <w:jc w:val="center"/>
              <w:rPr>
                <w:rFonts w:ascii="Calibri" w:hAnsi="Calibri" w:cs="Calibri"/>
                <w:color w:val="1F1F1F"/>
                <w:sz w:val="22"/>
                <w:szCs w:val="22"/>
              </w:rPr>
            </w:pPr>
            <w:r w:rsidRPr="00BF0462">
              <w:rPr>
                <w:rFonts w:ascii="Calibri" w:hAnsi="Calibri" w:cs="Calibri"/>
                <w:b/>
                <w:bCs/>
                <w:sz w:val="22"/>
                <w:szCs w:val="22"/>
              </w:rPr>
              <w:t>6</w:t>
            </w:r>
            <w:r w:rsidR="00E344D9" w:rsidRPr="00BF0462">
              <w:rPr>
                <w:rFonts w:ascii="Calibri" w:hAnsi="Calibri" w:cs="Calibri"/>
                <w:b/>
                <w:bCs/>
                <w:sz w:val="22"/>
                <w:szCs w:val="22"/>
              </w:rPr>
              <w:t>TH CATCH DOCUMENTATION SCHEME (CDS) TECHNICAL MEETING</w:t>
            </w:r>
          </w:p>
        </w:tc>
      </w:tr>
    </w:tbl>
    <w:p w14:paraId="6CB94C6C" w14:textId="1BA3AB4A" w:rsidR="00E344D9" w:rsidRPr="00BF0462" w:rsidRDefault="004B0478" w:rsidP="00750CA5">
      <w:pPr>
        <w:widowControl/>
        <w:adjustRightInd w:val="0"/>
        <w:snapToGrid w:val="0"/>
        <w:jc w:val="right"/>
        <w:rPr>
          <w:rFonts w:ascii="Calibri" w:hAnsi="Calibri" w:cs="Calibri"/>
          <w:b/>
          <w:sz w:val="22"/>
        </w:rPr>
      </w:pPr>
      <w:r w:rsidRPr="00BF0462">
        <w:rPr>
          <w:rFonts w:ascii="Calibri" w:hAnsi="Calibri" w:cs="Calibri"/>
          <w:b/>
          <w:sz w:val="22"/>
        </w:rPr>
        <w:t>IATTC-NC-</w:t>
      </w:r>
      <w:r w:rsidR="00750CA5">
        <w:rPr>
          <w:rFonts w:ascii="Calibri" w:hAnsi="Calibri" w:cs="Calibri"/>
          <w:b/>
          <w:sz w:val="22"/>
        </w:rPr>
        <w:t>CDS06</w:t>
      </w:r>
      <w:r w:rsidRPr="00BF0462">
        <w:rPr>
          <w:rFonts w:ascii="Calibri" w:hAnsi="Calibri" w:cs="Calibri"/>
          <w:b/>
          <w:sz w:val="22"/>
        </w:rPr>
        <w:t>-</w:t>
      </w:r>
      <w:r w:rsidR="006243E2" w:rsidRPr="00BF0462">
        <w:rPr>
          <w:rFonts w:ascii="Calibri" w:hAnsi="Calibri" w:cs="Calibri"/>
          <w:b/>
          <w:sz w:val="22"/>
        </w:rPr>
        <w:t>2025/00</w:t>
      </w:r>
    </w:p>
    <w:p w14:paraId="323050A4" w14:textId="77777777" w:rsidR="004B0478" w:rsidRPr="00BF0462" w:rsidRDefault="004B0478" w:rsidP="00750CA5">
      <w:pPr>
        <w:widowControl/>
        <w:adjustRightInd w:val="0"/>
        <w:snapToGrid w:val="0"/>
        <w:jc w:val="left"/>
        <w:rPr>
          <w:rFonts w:ascii="Calibri" w:hAnsi="Calibri" w:cs="Calibri"/>
          <w:bCs/>
          <w:sz w:val="22"/>
        </w:rPr>
      </w:pPr>
    </w:p>
    <w:p w14:paraId="1BB5BC14" w14:textId="77777777" w:rsidR="00E344D9" w:rsidRPr="00BF0462" w:rsidRDefault="00E344D9" w:rsidP="00750CA5">
      <w:pPr>
        <w:adjustRightInd w:val="0"/>
        <w:snapToGrid w:val="0"/>
        <w:rPr>
          <w:rFonts w:ascii="Calibri" w:eastAsia="ＭＳ Ｐゴシック" w:hAnsi="Calibri" w:cs="Calibri"/>
          <w:b/>
          <w:sz w:val="22"/>
          <w:lang w:val="en"/>
        </w:rPr>
      </w:pPr>
      <w:r w:rsidRPr="00BF0462">
        <w:rPr>
          <w:rFonts w:ascii="Calibri" w:eastAsia="ＭＳ Ｐゴシック" w:hAnsi="Calibri" w:cs="Calibri"/>
          <w:b/>
          <w:sz w:val="22"/>
          <w:lang w:val="en"/>
        </w:rPr>
        <w:t>1.</w:t>
      </w:r>
      <w:r w:rsidRPr="00BF0462">
        <w:rPr>
          <w:rFonts w:ascii="Calibri" w:eastAsia="ＭＳ Ｐゴシック" w:hAnsi="Calibri" w:cs="Calibri"/>
          <w:b/>
          <w:sz w:val="22"/>
          <w:lang w:val="en"/>
        </w:rPr>
        <w:tab/>
        <w:t>OPENING OF MEETING</w:t>
      </w:r>
    </w:p>
    <w:p w14:paraId="25FD1406" w14:textId="77777777" w:rsidR="00E344D9" w:rsidRPr="00BF0462" w:rsidRDefault="00E344D9" w:rsidP="00750CA5">
      <w:pPr>
        <w:adjustRightInd w:val="0"/>
        <w:snapToGrid w:val="0"/>
        <w:rPr>
          <w:rFonts w:ascii="Calibri" w:eastAsia="ＭＳ Ｐゴシック" w:hAnsi="Calibri" w:cs="Calibri"/>
          <w:b/>
          <w:sz w:val="22"/>
          <w:lang w:val="en"/>
        </w:rPr>
      </w:pPr>
    </w:p>
    <w:p w14:paraId="78F5EBF7" w14:textId="77777777" w:rsidR="00E344D9" w:rsidRPr="00BF0462" w:rsidRDefault="00E344D9" w:rsidP="00750CA5">
      <w:pPr>
        <w:adjustRightInd w:val="0"/>
        <w:snapToGrid w:val="0"/>
        <w:rPr>
          <w:rFonts w:ascii="Calibri" w:eastAsia="ＭＳ Ｐゴシック" w:hAnsi="Calibri" w:cs="Calibri"/>
          <w:b/>
          <w:sz w:val="22"/>
          <w:lang w:val="en"/>
        </w:rPr>
      </w:pPr>
      <w:r w:rsidRPr="00BF0462">
        <w:rPr>
          <w:rFonts w:ascii="Calibri" w:eastAsia="ＭＳ Ｐゴシック" w:hAnsi="Calibri" w:cs="Calibri"/>
          <w:b/>
          <w:sz w:val="22"/>
          <w:lang w:val="en"/>
        </w:rPr>
        <w:t>1.1</w:t>
      </w:r>
      <w:r w:rsidRPr="00BF0462">
        <w:rPr>
          <w:rFonts w:ascii="Calibri" w:eastAsia="ＭＳ Ｐゴシック" w:hAnsi="Calibri" w:cs="Calibri"/>
          <w:b/>
          <w:sz w:val="22"/>
          <w:lang w:val="en"/>
        </w:rPr>
        <w:tab/>
        <w:t>Welcome</w:t>
      </w:r>
    </w:p>
    <w:p w14:paraId="0D6A4F01" w14:textId="77777777" w:rsidR="00E344D9" w:rsidRPr="00BF0462" w:rsidRDefault="00E344D9" w:rsidP="00750CA5">
      <w:pPr>
        <w:adjustRightInd w:val="0"/>
        <w:snapToGrid w:val="0"/>
        <w:rPr>
          <w:rFonts w:ascii="Calibri" w:eastAsia="ＭＳ Ｐゴシック" w:hAnsi="Calibri" w:cs="Calibri"/>
          <w:b/>
          <w:sz w:val="22"/>
          <w:lang w:val="en"/>
        </w:rPr>
      </w:pPr>
    </w:p>
    <w:p w14:paraId="42659EF9" w14:textId="0282449E" w:rsidR="00E344D9" w:rsidRPr="00BF0462" w:rsidRDefault="00E344D9"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Mr. Shingo Ota, Chair of the CDS Working G</w:t>
      </w:r>
      <w:r w:rsidR="0065404B" w:rsidRPr="00BF0462">
        <w:rPr>
          <w:rFonts w:ascii="Calibri" w:eastAsia="ＭＳ Ｐゴシック" w:hAnsi="Calibri" w:cs="Calibri"/>
          <w:kern w:val="0"/>
          <w:sz w:val="22"/>
          <w:lang w:val="en"/>
        </w:rPr>
        <w:t>ro</w:t>
      </w:r>
      <w:r w:rsidRPr="00BF0462">
        <w:rPr>
          <w:rFonts w:ascii="Calibri" w:eastAsia="ＭＳ Ｐゴシック" w:hAnsi="Calibri" w:cs="Calibri"/>
          <w:kern w:val="0"/>
          <w:sz w:val="22"/>
          <w:lang w:val="en"/>
        </w:rPr>
        <w:t>up, opened the meeting and welcomed the participants.</w:t>
      </w:r>
    </w:p>
    <w:p w14:paraId="4F90867B" w14:textId="77777777" w:rsidR="00E344D9" w:rsidRPr="00BF0462" w:rsidRDefault="00E344D9" w:rsidP="00750CA5">
      <w:pPr>
        <w:adjustRightInd w:val="0"/>
        <w:snapToGrid w:val="0"/>
        <w:rPr>
          <w:rFonts w:ascii="Calibri" w:eastAsia="ＭＳ Ｐゴシック" w:hAnsi="Calibri" w:cs="Calibri"/>
          <w:b/>
          <w:sz w:val="22"/>
          <w:lang w:val="en"/>
        </w:rPr>
      </w:pPr>
    </w:p>
    <w:p w14:paraId="7683F638" w14:textId="770677DC" w:rsidR="00E344D9" w:rsidRPr="00BF0462" w:rsidRDefault="00E344D9" w:rsidP="00750CA5">
      <w:pPr>
        <w:adjustRightInd w:val="0"/>
        <w:snapToGrid w:val="0"/>
        <w:rPr>
          <w:rFonts w:ascii="Calibri" w:eastAsia="ＭＳ Ｐゴシック" w:hAnsi="Calibri" w:cs="Calibri"/>
          <w:b/>
          <w:sz w:val="22"/>
          <w:lang w:val="en"/>
        </w:rPr>
      </w:pPr>
      <w:r w:rsidRPr="00BF0462">
        <w:rPr>
          <w:rFonts w:ascii="Calibri" w:eastAsia="ＭＳ Ｐゴシック" w:hAnsi="Calibri" w:cs="Calibri"/>
          <w:b/>
          <w:sz w:val="22"/>
          <w:lang w:val="en"/>
        </w:rPr>
        <w:t>1.2</w:t>
      </w:r>
      <w:r w:rsidRPr="00BF0462">
        <w:rPr>
          <w:rFonts w:ascii="Calibri" w:eastAsia="ＭＳ Ｐゴシック" w:hAnsi="Calibri" w:cs="Calibri"/>
          <w:b/>
          <w:sz w:val="22"/>
          <w:lang w:val="en"/>
        </w:rPr>
        <w:tab/>
      </w:r>
      <w:r w:rsidR="00A90D10" w:rsidRPr="00BF0462">
        <w:rPr>
          <w:rFonts w:ascii="Calibri" w:eastAsia="ＭＳ Ｐゴシック" w:hAnsi="Calibri" w:cs="Calibri"/>
          <w:b/>
          <w:sz w:val="22"/>
          <w:lang w:val="en"/>
        </w:rPr>
        <w:t>Appointment</w:t>
      </w:r>
      <w:r w:rsidRPr="00BF0462">
        <w:rPr>
          <w:rFonts w:ascii="Calibri" w:eastAsia="ＭＳ Ｐゴシック" w:hAnsi="Calibri" w:cs="Calibri"/>
          <w:b/>
          <w:sz w:val="22"/>
          <w:lang w:val="en"/>
        </w:rPr>
        <w:t xml:space="preserve"> of rapporteur </w:t>
      </w:r>
    </w:p>
    <w:p w14:paraId="3F89C4DF" w14:textId="77777777" w:rsidR="00E344D9" w:rsidRPr="00BF0462" w:rsidRDefault="00E344D9" w:rsidP="00750CA5">
      <w:pPr>
        <w:tabs>
          <w:tab w:val="left" w:pos="7404"/>
        </w:tabs>
        <w:adjustRightInd w:val="0"/>
        <w:snapToGrid w:val="0"/>
        <w:rPr>
          <w:rFonts w:ascii="Calibri" w:eastAsia="ＭＳ Ｐゴシック" w:hAnsi="Calibri" w:cs="Calibri"/>
          <w:sz w:val="22"/>
          <w:lang w:val="en"/>
        </w:rPr>
      </w:pPr>
      <w:r w:rsidRPr="00BF0462">
        <w:rPr>
          <w:rFonts w:ascii="Calibri" w:eastAsia="ＭＳ Ｐゴシック" w:hAnsi="Calibri" w:cs="Calibri"/>
          <w:sz w:val="22"/>
          <w:lang w:val="en"/>
        </w:rPr>
        <w:t xml:space="preserve"> </w:t>
      </w:r>
      <w:r w:rsidRPr="00BF0462">
        <w:rPr>
          <w:rFonts w:ascii="Calibri" w:eastAsia="ＭＳ Ｐゴシック" w:hAnsi="Calibri" w:cs="Calibri"/>
          <w:sz w:val="22"/>
          <w:lang w:val="en"/>
        </w:rPr>
        <w:tab/>
      </w:r>
    </w:p>
    <w:p w14:paraId="235262AD" w14:textId="0D6C6FDE" w:rsidR="00E344D9" w:rsidRPr="00BF0462" w:rsidRDefault="00E344D9"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 xml:space="preserve">Mr. </w:t>
      </w:r>
      <w:r w:rsidR="00A90D10" w:rsidRPr="00BF0462">
        <w:rPr>
          <w:rFonts w:ascii="Calibri" w:eastAsia="ＭＳ Ｐゴシック" w:hAnsi="Calibri" w:cs="Calibri"/>
          <w:kern w:val="0"/>
          <w:sz w:val="22"/>
          <w:lang w:val="en"/>
        </w:rPr>
        <w:t>Samuel Coyle</w:t>
      </w:r>
      <w:r w:rsidRPr="00BF0462">
        <w:rPr>
          <w:rFonts w:ascii="Calibri" w:eastAsia="ＭＳ Ｐゴシック" w:hAnsi="Calibri" w:cs="Calibri"/>
          <w:kern w:val="0"/>
          <w:sz w:val="22"/>
          <w:lang w:val="en"/>
        </w:rPr>
        <w:t xml:space="preserve"> of Japan was appointed the rapporteur for the meeting.</w:t>
      </w:r>
    </w:p>
    <w:p w14:paraId="2AA03B26" w14:textId="77777777" w:rsidR="00E344D9" w:rsidRPr="00BF0462" w:rsidRDefault="00E344D9" w:rsidP="00750CA5">
      <w:pPr>
        <w:adjustRightInd w:val="0"/>
        <w:snapToGrid w:val="0"/>
        <w:rPr>
          <w:rFonts w:ascii="Calibri" w:eastAsia="ＭＳ Ｐゴシック" w:hAnsi="Calibri" w:cs="Calibri"/>
          <w:sz w:val="22"/>
          <w:lang w:val="en"/>
        </w:rPr>
      </w:pPr>
    </w:p>
    <w:p w14:paraId="6009F266" w14:textId="77777777" w:rsidR="00E344D9" w:rsidRPr="00BF0462" w:rsidRDefault="00E344D9" w:rsidP="00750CA5">
      <w:pPr>
        <w:adjustRightInd w:val="0"/>
        <w:snapToGrid w:val="0"/>
        <w:rPr>
          <w:rFonts w:ascii="Calibri" w:eastAsia="ＭＳ Ｐゴシック" w:hAnsi="Calibri" w:cs="Calibri"/>
          <w:b/>
          <w:sz w:val="22"/>
          <w:lang w:val="en"/>
        </w:rPr>
      </w:pPr>
      <w:r w:rsidRPr="00BF0462">
        <w:rPr>
          <w:rFonts w:ascii="Calibri" w:eastAsia="ＭＳ Ｐゴシック" w:hAnsi="Calibri" w:cs="Calibri"/>
          <w:b/>
          <w:sz w:val="22"/>
          <w:lang w:val="en"/>
        </w:rPr>
        <w:t>1.3</w:t>
      </w:r>
      <w:r w:rsidRPr="00BF0462">
        <w:rPr>
          <w:rFonts w:ascii="Calibri" w:eastAsia="ＭＳ Ｐゴシック" w:hAnsi="Calibri" w:cs="Calibri"/>
          <w:b/>
          <w:sz w:val="22"/>
          <w:lang w:val="en"/>
        </w:rPr>
        <w:tab/>
        <w:t>Adoption of the agenda</w:t>
      </w:r>
    </w:p>
    <w:p w14:paraId="78A52BD6" w14:textId="77777777" w:rsidR="00E344D9" w:rsidRPr="00BF0462" w:rsidRDefault="00E344D9" w:rsidP="00750CA5">
      <w:pPr>
        <w:adjustRightInd w:val="0"/>
        <w:snapToGrid w:val="0"/>
        <w:rPr>
          <w:rFonts w:ascii="Calibri" w:eastAsia="ＭＳ Ｐゴシック" w:hAnsi="Calibri" w:cs="Calibri"/>
          <w:b/>
          <w:sz w:val="22"/>
          <w:lang w:val="en"/>
        </w:rPr>
      </w:pPr>
    </w:p>
    <w:p w14:paraId="738FA973" w14:textId="6AB66DAA" w:rsidR="00E344D9" w:rsidRPr="00BF0462" w:rsidRDefault="00E344D9"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The provisional agenda was adopted without any change</w:t>
      </w:r>
      <w:r w:rsidR="00BF0462" w:rsidRPr="00BF0462">
        <w:rPr>
          <w:rFonts w:ascii="Calibri" w:eastAsia="ＭＳ Ｐゴシック" w:hAnsi="Calibri" w:cs="Calibri"/>
          <w:kern w:val="0"/>
          <w:sz w:val="22"/>
          <w:lang w:val="en"/>
        </w:rPr>
        <w:t xml:space="preserve"> (</w:t>
      </w:r>
      <w:r w:rsidR="00750CA5" w:rsidRPr="00BF0462">
        <w:rPr>
          <w:rFonts w:ascii="Calibri" w:eastAsia="ＭＳ Ｐゴシック" w:hAnsi="Calibri" w:cs="Calibri"/>
          <w:b/>
          <w:bCs/>
          <w:kern w:val="0"/>
          <w:sz w:val="22"/>
          <w:lang w:val="en"/>
        </w:rPr>
        <w:t>Appendix 1</w:t>
      </w:r>
      <w:r w:rsidR="00BF0462" w:rsidRPr="00BF0462">
        <w:rPr>
          <w:rFonts w:ascii="Calibri" w:eastAsia="ＭＳ Ｐゴシック" w:hAnsi="Calibri" w:cs="Calibri"/>
          <w:kern w:val="0"/>
          <w:sz w:val="22"/>
          <w:lang w:val="en"/>
        </w:rPr>
        <w:t>)</w:t>
      </w:r>
      <w:r w:rsidRPr="00BF0462">
        <w:rPr>
          <w:rFonts w:ascii="Calibri" w:eastAsia="ＭＳ Ｐゴシック" w:hAnsi="Calibri" w:cs="Calibri"/>
          <w:kern w:val="0"/>
          <w:sz w:val="22"/>
          <w:lang w:val="en"/>
        </w:rPr>
        <w:t>.</w:t>
      </w:r>
    </w:p>
    <w:p w14:paraId="69649297" w14:textId="77777777" w:rsidR="00E344D9" w:rsidRPr="00BF0462" w:rsidRDefault="00E344D9" w:rsidP="00750CA5">
      <w:pPr>
        <w:adjustRightInd w:val="0"/>
        <w:snapToGrid w:val="0"/>
        <w:rPr>
          <w:rFonts w:ascii="Calibri" w:eastAsia="ＭＳ Ｐゴシック" w:hAnsi="Calibri" w:cs="Calibri"/>
          <w:b/>
          <w:sz w:val="22"/>
          <w:lang w:val="en"/>
        </w:rPr>
      </w:pPr>
    </w:p>
    <w:p w14:paraId="5258A7C3" w14:textId="77777777" w:rsidR="00E344D9" w:rsidRPr="00BF0462" w:rsidRDefault="00E344D9" w:rsidP="00750CA5">
      <w:pPr>
        <w:adjustRightInd w:val="0"/>
        <w:snapToGrid w:val="0"/>
        <w:rPr>
          <w:rFonts w:ascii="Calibri" w:eastAsia="ＭＳ Ｐゴシック" w:hAnsi="Calibri" w:cs="Calibri"/>
          <w:b/>
          <w:sz w:val="22"/>
          <w:lang w:val="en"/>
        </w:rPr>
      </w:pPr>
      <w:r w:rsidRPr="00BF0462">
        <w:rPr>
          <w:rFonts w:ascii="Calibri" w:eastAsia="ＭＳ Ｐゴシック" w:hAnsi="Calibri" w:cs="Calibri"/>
          <w:b/>
          <w:sz w:val="22"/>
          <w:lang w:val="en"/>
        </w:rPr>
        <w:t>1.4</w:t>
      </w:r>
      <w:r w:rsidRPr="00BF0462">
        <w:rPr>
          <w:rFonts w:ascii="Calibri" w:eastAsia="ＭＳ Ｐゴシック" w:hAnsi="Calibri" w:cs="Calibri"/>
          <w:b/>
          <w:sz w:val="22"/>
          <w:lang w:val="en"/>
        </w:rPr>
        <w:tab/>
        <w:t>Meeting arrangements</w:t>
      </w:r>
    </w:p>
    <w:p w14:paraId="2E28B5D0" w14:textId="77777777" w:rsidR="00E344D9" w:rsidRPr="00BF0462" w:rsidRDefault="00E344D9" w:rsidP="00750CA5">
      <w:pPr>
        <w:adjustRightInd w:val="0"/>
        <w:snapToGrid w:val="0"/>
        <w:rPr>
          <w:rFonts w:ascii="Calibri" w:eastAsia="ＭＳ Ｐゴシック" w:hAnsi="Calibri" w:cs="Calibri"/>
          <w:b/>
          <w:sz w:val="22"/>
          <w:lang w:val="en"/>
        </w:rPr>
      </w:pPr>
    </w:p>
    <w:p w14:paraId="6AD3BB76" w14:textId="64612EA3" w:rsidR="00E344D9" w:rsidRPr="00BF0462" w:rsidRDefault="00891C1C"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Japan</w:t>
      </w:r>
      <w:r w:rsidR="00E344D9" w:rsidRPr="00BF0462">
        <w:rPr>
          <w:rFonts w:ascii="Calibri" w:eastAsia="ＭＳ Ｐゴシック" w:hAnsi="Calibri" w:cs="Calibri"/>
          <w:kern w:val="0"/>
          <w:sz w:val="22"/>
          <w:lang w:val="en"/>
        </w:rPr>
        <w:t xml:space="preserve"> explained the meeting arrangements.</w:t>
      </w:r>
    </w:p>
    <w:p w14:paraId="57CB81F8" w14:textId="77777777" w:rsidR="00E344D9" w:rsidRPr="00BF0462" w:rsidRDefault="00E344D9" w:rsidP="00750CA5">
      <w:pPr>
        <w:adjustRightInd w:val="0"/>
        <w:snapToGrid w:val="0"/>
        <w:rPr>
          <w:rFonts w:ascii="Calibri" w:eastAsia="ＭＳ Ｐゴシック" w:hAnsi="Calibri" w:cs="Calibri"/>
          <w:b/>
          <w:sz w:val="22"/>
          <w:lang w:val="en"/>
        </w:rPr>
      </w:pPr>
    </w:p>
    <w:p w14:paraId="3545FAB6" w14:textId="77777777" w:rsidR="00E344D9" w:rsidRPr="00BF0462" w:rsidRDefault="00E344D9" w:rsidP="00750CA5">
      <w:pPr>
        <w:adjustRightInd w:val="0"/>
        <w:snapToGrid w:val="0"/>
        <w:ind w:left="720" w:hanging="720"/>
        <w:rPr>
          <w:rFonts w:ascii="Calibri" w:eastAsia="ＭＳ Ｐゴシック" w:hAnsi="Calibri" w:cs="Calibri"/>
          <w:b/>
          <w:sz w:val="22"/>
          <w:lang w:val="en"/>
        </w:rPr>
      </w:pPr>
      <w:r w:rsidRPr="00BF0462">
        <w:rPr>
          <w:rFonts w:ascii="Calibri" w:eastAsia="ＭＳ Ｐゴシック" w:hAnsi="Calibri" w:cs="Calibri"/>
          <w:b/>
          <w:sz w:val="22"/>
          <w:lang w:val="en"/>
        </w:rPr>
        <w:t>2.</w:t>
      </w:r>
      <w:r w:rsidRPr="00BF0462">
        <w:rPr>
          <w:rFonts w:ascii="Calibri" w:eastAsia="ＭＳ Ｐゴシック" w:hAnsi="Calibri" w:cs="Calibri"/>
          <w:b/>
          <w:sz w:val="22"/>
          <w:lang w:val="en"/>
        </w:rPr>
        <w:tab/>
        <w:t>DEVELOPMENT OF A CATCH DOCUMENTATION SCHEME FOR PACIFIC BLUEFIN TUNA</w:t>
      </w:r>
    </w:p>
    <w:p w14:paraId="58AFD602" w14:textId="77777777" w:rsidR="00E344D9" w:rsidRPr="00BF0462" w:rsidRDefault="00E344D9" w:rsidP="00750CA5">
      <w:pPr>
        <w:adjustRightInd w:val="0"/>
        <w:snapToGrid w:val="0"/>
        <w:rPr>
          <w:rFonts w:ascii="Calibri" w:eastAsia="ＭＳ Ｐゴシック" w:hAnsi="Calibri" w:cs="Calibri"/>
          <w:b/>
          <w:sz w:val="22"/>
          <w:lang w:val="en"/>
        </w:rPr>
      </w:pPr>
    </w:p>
    <w:p w14:paraId="6CB1E5E9" w14:textId="32C1FD34" w:rsidR="00E344D9" w:rsidRPr="00BF0462" w:rsidRDefault="00E344D9" w:rsidP="00750CA5">
      <w:pPr>
        <w:adjustRightInd w:val="0"/>
        <w:snapToGrid w:val="0"/>
        <w:rPr>
          <w:rFonts w:ascii="Calibri" w:eastAsia="ＭＳ Ｐゴシック" w:hAnsi="Calibri" w:cs="Calibri"/>
          <w:b/>
          <w:sz w:val="22"/>
          <w:lang w:val="en"/>
        </w:rPr>
      </w:pPr>
      <w:r w:rsidRPr="00BF0462">
        <w:rPr>
          <w:rFonts w:ascii="Calibri" w:eastAsia="ＭＳ Ｐゴシック" w:hAnsi="Calibri" w:cs="Calibri"/>
          <w:b/>
          <w:sz w:val="22"/>
          <w:lang w:val="en"/>
        </w:rPr>
        <w:t>2.1</w:t>
      </w:r>
      <w:r w:rsidRPr="00BF0462">
        <w:rPr>
          <w:rFonts w:ascii="Calibri" w:eastAsia="ＭＳ Ｐゴシック" w:hAnsi="Calibri" w:cs="Calibri"/>
          <w:b/>
          <w:sz w:val="22"/>
          <w:lang w:val="en"/>
        </w:rPr>
        <w:tab/>
        <w:t>Re</w:t>
      </w:r>
      <w:r w:rsidR="00913714" w:rsidRPr="00BF0462">
        <w:rPr>
          <w:rFonts w:ascii="Calibri" w:eastAsia="ＭＳ Ｐゴシック" w:hAnsi="Calibri" w:cs="Calibri"/>
          <w:b/>
          <w:sz w:val="22"/>
          <w:lang w:val="en"/>
        </w:rPr>
        <w:t>cap</w:t>
      </w:r>
      <w:r w:rsidRPr="00BF0462">
        <w:rPr>
          <w:rFonts w:ascii="Calibri" w:eastAsia="ＭＳ Ｐゴシック" w:hAnsi="Calibri" w:cs="Calibri"/>
          <w:b/>
          <w:sz w:val="22"/>
          <w:lang w:val="en"/>
        </w:rPr>
        <w:t xml:space="preserve"> of the </w:t>
      </w:r>
      <w:r w:rsidR="00913714" w:rsidRPr="00BF0462">
        <w:rPr>
          <w:rFonts w:ascii="Calibri" w:eastAsia="ＭＳ Ｐゴシック" w:hAnsi="Calibri" w:cs="Calibri"/>
          <w:b/>
          <w:sz w:val="22"/>
          <w:lang w:val="en"/>
        </w:rPr>
        <w:t>5</w:t>
      </w:r>
      <w:r w:rsidRPr="00BF0462">
        <w:rPr>
          <w:rFonts w:ascii="Calibri" w:eastAsia="ＭＳ Ｐゴシック" w:hAnsi="Calibri" w:cs="Calibri"/>
          <w:b/>
          <w:sz w:val="22"/>
          <w:vertAlign w:val="superscript"/>
          <w:lang w:val="en"/>
        </w:rPr>
        <w:t>th</w:t>
      </w:r>
      <w:r w:rsidRPr="00BF0462">
        <w:rPr>
          <w:rFonts w:ascii="Calibri" w:eastAsia="ＭＳ Ｐゴシック" w:hAnsi="Calibri" w:cs="Calibri"/>
          <w:b/>
          <w:sz w:val="22"/>
          <w:lang w:val="en"/>
        </w:rPr>
        <w:t xml:space="preserve"> CDS Technical Meeting and intersessional </w:t>
      </w:r>
      <w:r w:rsidR="004F63C7" w:rsidRPr="00BF0462">
        <w:rPr>
          <w:rFonts w:ascii="Calibri" w:eastAsia="ＭＳ Ｐゴシック" w:hAnsi="Calibri" w:cs="Calibri"/>
          <w:b/>
          <w:sz w:val="22"/>
          <w:lang w:val="en"/>
        </w:rPr>
        <w:t>activities</w:t>
      </w:r>
    </w:p>
    <w:p w14:paraId="7FCE1E04" w14:textId="77777777" w:rsidR="00E344D9" w:rsidRPr="00BF0462" w:rsidRDefault="00E344D9" w:rsidP="00750CA5">
      <w:pPr>
        <w:adjustRightInd w:val="0"/>
        <w:snapToGrid w:val="0"/>
        <w:rPr>
          <w:rFonts w:ascii="Calibri" w:eastAsia="ＭＳ Ｐゴシック" w:hAnsi="Calibri" w:cs="Calibri"/>
          <w:sz w:val="22"/>
          <w:lang w:val="en"/>
        </w:rPr>
      </w:pPr>
    </w:p>
    <w:p w14:paraId="37344586" w14:textId="156DA911" w:rsidR="000D11CC" w:rsidRPr="00BF0462" w:rsidRDefault="00E75196"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The Chair noted that the participants at the 5th CDS Technical Meeting had revisited and reaffirmed the conclusions drawn at the 4th CDS Technical Meeting, except for the demarcation of responsibility between the IATTC and WCPFC Secretariats in operational work for system development and maintenance.</w:t>
      </w:r>
    </w:p>
    <w:p w14:paraId="7F2FF541" w14:textId="77777777" w:rsidR="00CE7F0C" w:rsidRPr="00BF0462" w:rsidRDefault="00CE7F0C" w:rsidP="00750CA5">
      <w:pPr>
        <w:adjustRightInd w:val="0"/>
        <w:snapToGrid w:val="0"/>
        <w:ind w:left="720"/>
        <w:rPr>
          <w:rFonts w:ascii="Calibri" w:eastAsia="ＭＳ Ｐゴシック" w:hAnsi="Calibri" w:cs="Calibri"/>
          <w:kern w:val="0"/>
          <w:sz w:val="22"/>
          <w:lang w:val="en"/>
        </w:rPr>
      </w:pPr>
    </w:p>
    <w:p w14:paraId="3C2D3AE1" w14:textId="3B11E245" w:rsidR="00E75196" w:rsidRPr="00BF0462" w:rsidRDefault="00CE7F0C"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The Chair recalled that the 5th CDS Technical Meeting had identified two differing views about system development: one system for both organizations versus a separate but harmonized system for each organization, with participants agreeing to continue discussing both approaches.</w:t>
      </w:r>
    </w:p>
    <w:p w14:paraId="616CD09A" w14:textId="77777777" w:rsidR="00CE7F0C" w:rsidRPr="00BF0462" w:rsidRDefault="00CE7F0C" w:rsidP="00750CA5">
      <w:pPr>
        <w:adjustRightInd w:val="0"/>
        <w:snapToGrid w:val="0"/>
        <w:rPr>
          <w:rFonts w:ascii="Calibri" w:eastAsia="ＭＳ Ｐゴシック" w:hAnsi="Calibri" w:cs="Calibri"/>
          <w:kern w:val="0"/>
          <w:sz w:val="22"/>
          <w:lang w:val="en"/>
        </w:rPr>
      </w:pPr>
    </w:p>
    <w:p w14:paraId="66585146" w14:textId="28B21941" w:rsidR="00CE7F0C" w:rsidRPr="00BF0462" w:rsidRDefault="00CE7F0C"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 xml:space="preserve">The Chair summarized the key agreements from the 5th CDS Technical Meeting on draft CMM elements, including: initially covering international transactions; excluding heads, eyes, roes, guts and tails from scope; mandating registration of fishing vessels targeting PBF and farms; including information on vessel, catch, trade, caging, harvesting and transshipment; keeping tagging optional with exemption of tagged fish from validation; requiring validation by government authorities or delegated organizations; </w:t>
      </w:r>
      <w:r w:rsidRPr="00BF0462">
        <w:rPr>
          <w:rFonts w:ascii="Calibri" w:eastAsia="ＭＳ Ｐゴシック" w:hAnsi="Calibri" w:cs="Calibri"/>
          <w:kern w:val="0"/>
          <w:sz w:val="22"/>
          <w:lang w:val="en"/>
        </w:rPr>
        <w:lastRenderedPageBreak/>
        <w:t>establishing a reconciliation process for automatic data validity checking; and agreeing to further discuss treatment of vessels not targeting PBF, data confidentiality arrangements, communication protocols, and exceptional arrangements.</w:t>
      </w:r>
    </w:p>
    <w:p w14:paraId="4C860FA7" w14:textId="77777777" w:rsidR="00CE7F0C" w:rsidRPr="00BF0462" w:rsidRDefault="00CE7F0C" w:rsidP="00750CA5">
      <w:pPr>
        <w:adjustRightInd w:val="0"/>
        <w:snapToGrid w:val="0"/>
        <w:rPr>
          <w:rFonts w:ascii="Calibri" w:eastAsia="ＭＳ Ｐゴシック" w:hAnsi="Calibri" w:cs="Calibri"/>
          <w:kern w:val="0"/>
          <w:sz w:val="22"/>
          <w:lang w:val="en"/>
        </w:rPr>
      </w:pPr>
    </w:p>
    <w:p w14:paraId="7F157B60" w14:textId="500D0B6E" w:rsidR="00CE7F0C" w:rsidRPr="00BF0462" w:rsidRDefault="00CE7F0C"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The Chair noted that the Small Working Group had been tasked to produce an amended draft CMM based on the 5th CDS Technical Meeting discussions and present it at the current meeting.</w:t>
      </w:r>
    </w:p>
    <w:p w14:paraId="35891A9A" w14:textId="77777777" w:rsidR="00CE7F0C" w:rsidRPr="00BF0462" w:rsidRDefault="00CE7F0C" w:rsidP="00750CA5">
      <w:pPr>
        <w:adjustRightInd w:val="0"/>
        <w:snapToGrid w:val="0"/>
        <w:rPr>
          <w:rFonts w:ascii="Calibri" w:eastAsia="ＭＳ Ｐゴシック" w:hAnsi="Calibri" w:cs="Calibri"/>
          <w:kern w:val="0"/>
          <w:sz w:val="22"/>
          <w:lang w:val="en"/>
        </w:rPr>
      </w:pPr>
    </w:p>
    <w:p w14:paraId="03F2F553" w14:textId="4AFB5B2D" w:rsidR="00CE7F0C" w:rsidRPr="00BF0462" w:rsidRDefault="000D11CC"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 xml:space="preserve">The </w:t>
      </w:r>
      <w:r w:rsidR="008C587E" w:rsidRPr="00BF0462">
        <w:rPr>
          <w:rFonts w:ascii="Calibri" w:eastAsia="ＭＳ Ｐゴシック" w:hAnsi="Calibri" w:cs="Calibri"/>
          <w:kern w:val="0"/>
          <w:sz w:val="22"/>
          <w:lang w:val="en"/>
        </w:rPr>
        <w:t>Chair</w:t>
      </w:r>
      <w:r w:rsidRPr="00BF0462">
        <w:rPr>
          <w:rFonts w:ascii="Calibri" w:eastAsia="ＭＳ Ｐゴシック" w:hAnsi="Calibri" w:cs="Calibri"/>
          <w:kern w:val="0"/>
          <w:sz w:val="22"/>
          <w:lang w:val="en"/>
        </w:rPr>
        <w:t xml:space="preserve"> noted that the draft letter of agreement between the IATTC/WCPFC and the SPC was successfully endorsed by the JWG and signed on May 9, 2025.</w:t>
      </w:r>
    </w:p>
    <w:p w14:paraId="5B189E28" w14:textId="77777777" w:rsidR="00E344D9" w:rsidRPr="00BF0462" w:rsidRDefault="00E344D9" w:rsidP="00750CA5">
      <w:pPr>
        <w:adjustRightInd w:val="0"/>
        <w:snapToGrid w:val="0"/>
        <w:rPr>
          <w:rFonts w:ascii="Calibri" w:eastAsia="ＭＳ Ｐゴシック" w:hAnsi="Calibri" w:cs="Calibri"/>
          <w:kern w:val="0"/>
          <w:sz w:val="22"/>
          <w:lang w:val="en"/>
        </w:rPr>
      </w:pPr>
    </w:p>
    <w:p w14:paraId="52EC2973" w14:textId="49809619" w:rsidR="00E344D9" w:rsidRPr="00BF0462" w:rsidRDefault="00E344D9" w:rsidP="00750CA5">
      <w:pPr>
        <w:adjustRightInd w:val="0"/>
        <w:snapToGrid w:val="0"/>
        <w:rPr>
          <w:rFonts w:ascii="Calibri" w:eastAsia="ＭＳ Ｐゴシック" w:hAnsi="Calibri" w:cs="Calibri"/>
          <w:b/>
          <w:bCs/>
          <w:kern w:val="0"/>
          <w:sz w:val="22"/>
          <w:lang w:val="en"/>
        </w:rPr>
      </w:pPr>
      <w:r w:rsidRPr="00BF0462">
        <w:rPr>
          <w:rFonts w:ascii="Calibri" w:eastAsia="ＭＳ Ｐゴシック" w:hAnsi="Calibri" w:cs="Calibri"/>
          <w:b/>
          <w:bCs/>
          <w:kern w:val="0"/>
          <w:sz w:val="22"/>
          <w:lang w:val="en"/>
        </w:rPr>
        <w:t>2.2</w:t>
      </w:r>
      <w:r w:rsidRPr="00BF0462">
        <w:rPr>
          <w:rFonts w:ascii="Calibri" w:eastAsia="ＭＳ Ｐゴシック" w:hAnsi="Calibri" w:cs="Calibri"/>
          <w:b/>
          <w:bCs/>
          <w:kern w:val="0"/>
          <w:sz w:val="22"/>
          <w:lang w:val="en"/>
        </w:rPr>
        <w:tab/>
      </w:r>
      <w:r w:rsidR="009F1FD1" w:rsidRPr="00BF0462">
        <w:rPr>
          <w:rFonts w:ascii="Calibri" w:eastAsia="ＭＳ Ｐゴシック" w:hAnsi="Calibri" w:cs="Calibri"/>
          <w:b/>
          <w:bCs/>
          <w:kern w:val="0"/>
          <w:sz w:val="22"/>
          <w:lang w:val="en"/>
        </w:rPr>
        <w:t xml:space="preserve">Framework and governance of </w:t>
      </w:r>
      <w:proofErr w:type="spellStart"/>
      <w:r w:rsidR="009F1FD1" w:rsidRPr="00BF0462">
        <w:rPr>
          <w:rFonts w:ascii="Calibri" w:eastAsia="ＭＳ Ｐゴシック" w:hAnsi="Calibri" w:cs="Calibri"/>
          <w:b/>
          <w:bCs/>
          <w:kern w:val="0"/>
          <w:sz w:val="22"/>
          <w:lang w:val="en"/>
        </w:rPr>
        <w:t>ePBCD</w:t>
      </w:r>
      <w:proofErr w:type="spellEnd"/>
    </w:p>
    <w:p w14:paraId="76E27D3D" w14:textId="77777777" w:rsidR="009F1FD1" w:rsidRPr="00BF0462" w:rsidRDefault="009F1FD1" w:rsidP="00750CA5">
      <w:pPr>
        <w:adjustRightInd w:val="0"/>
        <w:snapToGrid w:val="0"/>
        <w:rPr>
          <w:rFonts w:ascii="Calibri" w:eastAsia="ＭＳ Ｐゴシック" w:hAnsi="Calibri" w:cs="Calibri"/>
          <w:kern w:val="0"/>
          <w:sz w:val="22"/>
          <w:lang w:val="en"/>
        </w:rPr>
      </w:pPr>
    </w:p>
    <w:p w14:paraId="48FEFD63" w14:textId="1A68C665" w:rsidR="00E344D9" w:rsidRPr="00BF0462" w:rsidRDefault="009C0730"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 xml:space="preserve">The participants continued to discuss options for budgetary and administrative consideration, including system architecture and the roles and responsibilities of the IATTC and WCPFC </w:t>
      </w:r>
      <w:r w:rsidR="00D86E6D" w:rsidRPr="00BF0462">
        <w:rPr>
          <w:rFonts w:ascii="Calibri" w:eastAsia="ＭＳ Ｐゴシック" w:hAnsi="Calibri" w:cs="Calibri"/>
          <w:kern w:val="0"/>
          <w:sz w:val="22"/>
          <w:lang w:val="en"/>
        </w:rPr>
        <w:t>S</w:t>
      </w:r>
      <w:r w:rsidRPr="00BF0462">
        <w:rPr>
          <w:rFonts w:ascii="Calibri" w:eastAsia="ＭＳ Ｐゴシック" w:hAnsi="Calibri" w:cs="Calibri"/>
          <w:kern w:val="0"/>
          <w:sz w:val="22"/>
          <w:lang w:val="en"/>
        </w:rPr>
        <w:t>ecretariats.</w:t>
      </w:r>
      <w:r w:rsidR="00E344D9" w:rsidRPr="00BF0462">
        <w:rPr>
          <w:rFonts w:ascii="Calibri" w:eastAsia="ＭＳ Ｐゴシック" w:hAnsi="Calibri" w:cs="Calibri"/>
          <w:kern w:val="0"/>
          <w:sz w:val="22"/>
          <w:lang w:val="en"/>
        </w:rPr>
        <w:t xml:space="preserve"> </w:t>
      </w:r>
    </w:p>
    <w:p w14:paraId="794BAC48" w14:textId="77777777" w:rsidR="00E344D9" w:rsidRPr="00BF0462" w:rsidRDefault="00E344D9" w:rsidP="00750CA5">
      <w:pPr>
        <w:adjustRightInd w:val="0"/>
        <w:snapToGrid w:val="0"/>
        <w:rPr>
          <w:rFonts w:ascii="Calibri" w:eastAsia="ＭＳ Ｐゴシック" w:hAnsi="Calibri" w:cs="Calibri"/>
          <w:kern w:val="0"/>
          <w:sz w:val="22"/>
          <w:lang w:val="en"/>
        </w:rPr>
      </w:pPr>
    </w:p>
    <w:p w14:paraId="1C5F5460" w14:textId="77777777" w:rsidR="004972E1" w:rsidRPr="00BF0462" w:rsidRDefault="004972E1" w:rsidP="00750CA5">
      <w:pPr>
        <w:numPr>
          <w:ilvl w:val="0"/>
          <w:numId w:val="20"/>
        </w:numPr>
        <w:adjustRightInd w:val="0"/>
        <w:snapToGrid w:val="0"/>
        <w:ind w:left="0" w:hanging="11"/>
        <w:rPr>
          <w:rFonts w:ascii="Calibri" w:eastAsia="ＭＳ Ｐゴシック" w:hAnsi="Calibri" w:cs="Calibri"/>
          <w:sz w:val="22"/>
          <w:lang w:val="en"/>
        </w:rPr>
      </w:pPr>
      <w:r w:rsidRPr="00BF0462">
        <w:rPr>
          <w:rFonts w:ascii="Calibri" w:eastAsia="ＭＳ Ｐゴシック" w:hAnsi="Calibri" w:cs="Calibri"/>
          <w:sz w:val="22"/>
          <w:lang w:val="en"/>
        </w:rPr>
        <w:t xml:space="preserve">The </w:t>
      </w:r>
      <w:r w:rsidRPr="00BF0462">
        <w:rPr>
          <w:rFonts w:ascii="Calibri" w:eastAsia="ＭＳ Ｐゴシック" w:hAnsi="Calibri" w:cs="Calibri"/>
          <w:kern w:val="0"/>
          <w:sz w:val="22"/>
          <w:lang w:val="en"/>
        </w:rPr>
        <w:t>participants</w:t>
      </w:r>
      <w:r w:rsidRPr="00BF0462">
        <w:rPr>
          <w:rFonts w:ascii="Calibri" w:eastAsia="ＭＳ Ｐゴシック" w:hAnsi="Calibri" w:cs="Calibri"/>
          <w:sz w:val="22"/>
          <w:lang w:val="en"/>
        </w:rPr>
        <w:t xml:space="preserve"> revisited the two differing views about system development: one system for both organizations and a separate but harmonized system for each organization.</w:t>
      </w:r>
    </w:p>
    <w:p w14:paraId="4BB058C2" w14:textId="77777777" w:rsidR="004972E1" w:rsidRPr="00BF0462" w:rsidRDefault="004972E1" w:rsidP="00750CA5">
      <w:pPr>
        <w:adjustRightInd w:val="0"/>
        <w:snapToGrid w:val="0"/>
        <w:rPr>
          <w:rFonts w:ascii="Calibri" w:eastAsia="ＭＳ Ｐゴシック" w:hAnsi="Calibri" w:cs="Calibri"/>
          <w:sz w:val="22"/>
          <w:lang w:val="en"/>
        </w:rPr>
      </w:pPr>
    </w:p>
    <w:p w14:paraId="10349901" w14:textId="1B1F9B3F" w:rsidR="004972E1" w:rsidRPr="00BF0462" w:rsidRDefault="008C38CB" w:rsidP="00750CA5">
      <w:pPr>
        <w:numPr>
          <w:ilvl w:val="0"/>
          <w:numId w:val="20"/>
        </w:numPr>
        <w:adjustRightInd w:val="0"/>
        <w:snapToGrid w:val="0"/>
        <w:ind w:left="0" w:hanging="11"/>
        <w:rPr>
          <w:rFonts w:ascii="Calibri" w:eastAsia="ＭＳ Ｐゴシック" w:hAnsi="Calibri" w:cs="Calibri"/>
          <w:sz w:val="22"/>
          <w:lang w:val="en"/>
        </w:rPr>
      </w:pPr>
      <w:r w:rsidRPr="00BF0462">
        <w:rPr>
          <w:rFonts w:ascii="Calibri" w:eastAsia="ＭＳ Ｐゴシック" w:hAnsi="Calibri" w:cs="Calibri"/>
          <w:sz w:val="22"/>
          <w:lang w:val="en"/>
        </w:rPr>
        <w:t xml:space="preserve">The </w:t>
      </w:r>
      <w:r w:rsidRPr="00BF0462">
        <w:rPr>
          <w:rFonts w:ascii="Calibri" w:eastAsia="ＭＳ Ｐゴシック" w:hAnsi="Calibri" w:cs="Calibri"/>
          <w:kern w:val="0"/>
          <w:sz w:val="22"/>
          <w:lang w:val="en"/>
        </w:rPr>
        <w:t>participants</w:t>
      </w:r>
      <w:r w:rsidRPr="00BF0462">
        <w:rPr>
          <w:rFonts w:ascii="Calibri" w:eastAsia="ＭＳ Ｐゴシック" w:hAnsi="Calibri" w:cs="Calibri"/>
          <w:sz w:val="22"/>
          <w:lang w:val="en"/>
        </w:rPr>
        <w:t xml:space="preserve"> </w:t>
      </w:r>
      <w:r w:rsidR="00673C27" w:rsidRPr="00BF0462">
        <w:rPr>
          <w:rFonts w:ascii="Calibri" w:eastAsia="ＭＳ Ｐゴシック" w:hAnsi="Calibri" w:cs="Calibri"/>
          <w:sz w:val="22"/>
          <w:lang w:val="en"/>
        </w:rPr>
        <w:t>generally</w:t>
      </w:r>
      <w:r w:rsidRPr="00BF0462">
        <w:rPr>
          <w:rFonts w:ascii="Calibri" w:eastAsia="ＭＳ Ｐゴシック" w:hAnsi="Calibri" w:cs="Calibri"/>
          <w:sz w:val="22"/>
          <w:lang w:val="en"/>
        </w:rPr>
        <w:t xml:space="preserve"> agreed to support one system for both organizations, with general preference expressed for a single system as being more cost-effective than developing two separate systems.</w:t>
      </w:r>
    </w:p>
    <w:p w14:paraId="2FC00707" w14:textId="77777777" w:rsidR="004972E1" w:rsidRPr="00BF0462" w:rsidRDefault="004972E1" w:rsidP="00750CA5">
      <w:pPr>
        <w:adjustRightInd w:val="0"/>
        <w:snapToGrid w:val="0"/>
        <w:rPr>
          <w:rFonts w:ascii="Calibri" w:eastAsia="ＭＳ Ｐゴシック" w:hAnsi="Calibri" w:cs="Calibri"/>
          <w:sz w:val="22"/>
          <w:lang w:val="en"/>
        </w:rPr>
      </w:pPr>
    </w:p>
    <w:p w14:paraId="7A2E8098" w14:textId="5E75DEB9" w:rsidR="00E344D9" w:rsidRDefault="004972E1" w:rsidP="00750CA5">
      <w:pPr>
        <w:numPr>
          <w:ilvl w:val="0"/>
          <w:numId w:val="20"/>
        </w:numPr>
        <w:adjustRightInd w:val="0"/>
        <w:snapToGrid w:val="0"/>
        <w:ind w:left="0" w:hanging="11"/>
        <w:rPr>
          <w:rFonts w:ascii="Calibri" w:eastAsia="ＭＳ Ｐゴシック" w:hAnsi="Calibri" w:cs="Calibri"/>
          <w:sz w:val="22"/>
          <w:lang w:val="en"/>
        </w:rPr>
      </w:pPr>
      <w:r w:rsidRPr="00BF0462">
        <w:rPr>
          <w:rFonts w:ascii="Calibri" w:eastAsia="ＭＳ Ｐゴシック" w:hAnsi="Calibri" w:cs="Calibri"/>
          <w:sz w:val="22"/>
          <w:lang w:val="en"/>
        </w:rPr>
        <w:t xml:space="preserve">The participants agreed to </w:t>
      </w:r>
      <w:r w:rsidR="00673C27" w:rsidRPr="00BF0462">
        <w:rPr>
          <w:rFonts w:ascii="Calibri" w:eastAsia="ＭＳ Ｐゴシック" w:hAnsi="Calibri" w:cs="Calibri"/>
          <w:sz w:val="22"/>
          <w:lang w:val="en"/>
        </w:rPr>
        <w:t xml:space="preserve">make a final decision on this point after </w:t>
      </w:r>
      <w:r w:rsidRPr="00BF0462">
        <w:rPr>
          <w:rFonts w:ascii="Calibri" w:eastAsia="ＭＳ Ｐゴシック" w:hAnsi="Calibri" w:cs="Calibri"/>
          <w:sz w:val="22"/>
          <w:lang w:val="en"/>
        </w:rPr>
        <w:t>evaluat</w:t>
      </w:r>
      <w:r w:rsidR="00673C27" w:rsidRPr="00BF0462">
        <w:rPr>
          <w:rFonts w:ascii="Calibri" w:eastAsia="ＭＳ Ｐゴシック" w:hAnsi="Calibri" w:cs="Calibri"/>
          <w:sz w:val="22"/>
          <w:lang w:val="en"/>
        </w:rPr>
        <w:t>ing</w:t>
      </w:r>
      <w:r w:rsidRPr="00BF0462">
        <w:rPr>
          <w:rFonts w:ascii="Calibri" w:eastAsia="ＭＳ Ｐゴシック" w:hAnsi="Calibri" w:cs="Calibri"/>
          <w:sz w:val="22"/>
          <w:lang w:val="en"/>
        </w:rPr>
        <w:t xml:space="preserve"> the technical and financial </w:t>
      </w:r>
      <w:r w:rsidRPr="00BF0462">
        <w:rPr>
          <w:rFonts w:ascii="Calibri" w:eastAsia="ＭＳ Ｐゴシック" w:hAnsi="Calibri" w:cs="Calibri"/>
          <w:kern w:val="0"/>
          <w:sz w:val="22"/>
          <w:lang w:val="en"/>
        </w:rPr>
        <w:t>implications</w:t>
      </w:r>
      <w:r w:rsidRPr="00BF0462">
        <w:rPr>
          <w:rFonts w:ascii="Calibri" w:eastAsia="ＭＳ Ｐゴシック" w:hAnsi="Calibri" w:cs="Calibri"/>
          <w:sz w:val="22"/>
          <w:lang w:val="en"/>
        </w:rPr>
        <w:t xml:space="preserve"> of </w:t>
      </w:r>
      <w:r w:rsidR="00C04897" w:rsidRPr="00BF0462">
        <w:rPr>
          <w:rFonts w:ascii="Calibri" w:eastAsia="ＭＳ Ｐゴシック" w:hAnsi="Calibri" w:cs="Calibri"/>
          <w:sz w:val="22"/>
          <w:lang w:val="en"/>
        </w:rPr>
        <w:t>supporting one system</w:t>
      </w:r>
      <w:r w:rsidRPr="00BF0462">
        <w:rPr>
          <w:rFonts w:ascii="Calibri" w:eastAsia="ＭＳ Ｐゴシック" w:hAnsi="Calibri" w:cs="Calibri"/>
          <w:sz w:val="22"/>
          <w:lang w:val="en"/>
        </w:rPr>
        <w:t xml:space="preserve">, taking into account the ongoing informal discussions with Shore Informatics regarding the feasibility of developing an </w:t>
      </w:r>
      <w:proofErr w:type="spellStart"/>
      <w:r w:rsidRPr="00BF0462">
        <w:rPr>
          <w:rFonts w:ascii="Calibri" w:eastAsia="ＭＳ Ｐゴシック" w:hAnsi="Calibri" w:cs="Calibri"/>
          <w:sz w:val="22"/>
          <w:lang w:val="en"/>
        </w:rPr>
        <w:t>ePBCD</w:t>
      </w:r>
      <w:proofErr w:type="spellEnd"/>
      <w:r w:rsidRPr="00BF0462">
        <w:rPr>
          <w:rFonts w:ascii="Calibri" w:eastAsia="ＭＳ Ｐゴシック" w:hAnsi="Calibri" w:cs="Calibri"/>
          <w:sz w:val="22"/>
          <w:lang w:val="en"/>
        </w:rPr>
        <w:t xml:space="preserve"> based on the CCSBT's e-CDS system.</w:t>
      </w:r>
    </w:p>
    <w:p w14:paraId="4F88391C" w14:textId="77777777" w:rsidR="004E7405" w:rsidRPr="004E7405" w:rsidRDefault="004E7405" w:rsidP="004E7405">
      <w:pPr>
        <w:rPr>
          <w:rFonts w:ascii="Calibri" w:hAnsi="Calibri" w:cs="Calibri" w:hint="eastAsia"/>
          <w:lang w:val="en"/>
        </w:rPr>
      </w:pPr>
    </w:p>
    <w:p w14:paraId="6AEE3586" w14:textId="6161E77B" w:rsidR="004E7405" w:rsidRPr="00BF0462" w:rsidRDefault="004E7405" w:rsidP="00750CA5">
      <w:pPr>
        <w:numPr>
          <w:ilvl w:val="0"/>
          <w:numId w:val="20"/>
        </w:numPr>
        <w:adjustRightInd w:val="0"/>
        <w:snapToGrid w:val="0"/>
        <w:ind w:left="0" w:hanging="11"/>
        <w:rPr>
          <w:rFonts w:ascii="Calibri" w:eastAsia="ＭＳ Ｐゴシック" w:hAnsi="Calibri" w:cs="Calibri"/>
          <w:sz w:val="22"/>
          <w:lang w:val="en"/>
        </w:rPr>
      </w:pPr>
      <w:r w:rsidRPr="004E7405">
        <w:rPr>
          <w:rFonts w:ascii="Calibri" w:eastAsia="ＭＳ Ｐゴシック" w:hAnsi="Calibri" w:cs="Calibri"/>
          <w:sz w:val="22"/>
          <w:lang w:val="en"/>
        </w:rPr>
        <w:t>The participants agreed that given the difference</w:t>
      </w:r>
      <w:r>
        <w:rPr>
          <w:rFonts w:ascii="Calibri" w:eastAsia="ＭＳ Ｐゴシック" w:hAnsi="Calibri" w:cs="Calibri"/>
          <w:sz w:val="22"/>
          <w:lang w:val="en"/>
        </w:rPr>
        <w:t xml:space="preserve"> in </w:t>
      </w:r>
      <w:r w:rsidRPr="004E7405">
        <w:rPr>
          <w:rFonts w:ascii="Calibri" w:eastAsia="ＭＳ Ｐゴシック" w:hAnsi="Calibri" w:cs="Calibri"/>
          <w:sz w:val="22"/>
          <w:lang w:val="en"/>
        </w:rPr>
        <w:t xml:space="preserve">conservation and management measures for PBF between </w:t>
      </w:r>
      <w:r>
        <w:rPr>
          <w:rFonts w:ascii="Calibri" w:eastAsia="ＭＳ Ｐゴシック" w:hAnsi="Calibri" w:cs="Calibri"/>
          <w:sz w:val="22"/>
          <w:lang w:val="en"/>
        </w:rPr>
        <w:t xml:space="preserve">the </w:t>
      </w:r>
      <w:r w:rsidRPr="004E7405">
        <w:rPr>
          <w:rFonts w:ascii="Calibri" w:eastAsia="ＭＳ Ｐゴシック" w:hAnsi="Calibri" w:cs="Calibri"/>
          <w:sz w:val="22"/>
          <w:lang w:val="en"/>
        </w:rPr>
        <w:t>IATTC and WCPFC, certain flexib</w:t>
      </w:r>
      <w:r>
        <w:rPr>
          <w:rFonts w:ascii="Calibri" w:eastAsia="ＭＳ Ｐゴシック" w:hAnsi="Calibri" w:cs="Calibri"/>
          <w:sz w:val="22"/>
          <w:lang w:val="en"/>
        </w:rPr>
        <w:t>ility</w:t>
      </w:r>
      <w:r w:rsidRPr="004E7405">
        <w:rPr>
          <w:rFonts w:ascii="Calibri" w:eastAsia="ＭＳ Ｐゴシック" w:hAnsi="Calibri" w:cs="Calibri"/>
          <w:sz w:val="22"/>
          <w:lang w:val="en"/>
        </w:rPr>
        <w:t xml:space="preserve"> should be considered when formulating actual resolution</w:t>
      </w:r>
      <w:r>
        <w:rPr>
          <w:rFonts w:ascii="Calibri" w:eastAsia="ＭＳ Ｐゴシック" w:hAnsi="Calibri" w:cs="Calibri"/>
          <w:sz w:val="22"/>
          <w:lang w:val="en"/>
        </w:rPr>
        <w:t>s</w:t>
      </w:r>
      <w:r w:rsidRPr="004E7405">
        <w:rPr>
          <w:rFonts w:ascii="Calibri" w:eastAsia="ＭＳ Ｐゴシック" w:hAnsi="Calibri" w:cs="Calibri"/>
          <w:sz w:val="22"/>
          <w:lang w:val="en"/>
        </w:rPr>
        <w:t xml:space="preserve"> or CMM</w:t>
      </w:r>
      <w:r>
        <w:rPr>
          <w:rFonts w:ascii="Calibri" w:eastAsia="ＭＳ Ｐゴシック" w:hAnsi="Calibri" w:cs="Calibri"/>
          <w:sz w:val="22"/>
          <w:lang w:val="en"/>
        </w:rPr>
        <w:t>s</w:t>
      </w:r>
      <w:r w:rsidRPr="004E7405">
        <w:rPr>
          <w:rFonts w:ascii="Calibri" w:eastAsia="ＭＳ Ｐゴシック" w:hAnsi="Calibri" w:cs="Calibri"/>
          <w:sz w:val="22"/>
          <w:lang w:val="en"/>
        </w:rPr>
        <w:t xml:space="preserve"> for </w:t>
      </w:r>
      <w:r>
        <w:rPr>
          <w:rFonts w:ascii="Calibri" w:eastAsia="ＭＳ Ｐゴシック" w:hAnsi="Calibri" w:cs="Calibri"/>
          <w:sz w:val="22"/>
          <w:lang w:val="en"/>
        </w:rPr>
        <w:t xml:space="preserve">the </w:t>
      </w:r>
      <w:r w:rsidRPr="004E7405">
        <w:rPr>
          <w:rFonts w:ascii="Calibri" w:eastAsia="ＭＳ Ｐゴシック" w:hAnsi="Calibri" w:cs="Calibri"/>
          <w:sz w:val="22"/>
          <w:lang w:val="en"/>
        </w:rPr>
        <w:t>CDS in each commission.</w:t>
      </w:r>
    </w:p>
    <w:p w14:paraId="63F67DED" w14:textId="77777777" w:rsidR="004972E1" w:rsidRPr="00BF0462" w:rsidRDefault="004972E1" w:rsidP="00750CA5">
      <w:pPr>
        <w:adjustRightInd w:val="0"/>
        <w:snapToGrid w:val="0"/>
        <w:rPr>
          <w:rFonts w:ascii="Calibri" w:eastAsia="ＭＳ Ｐゴシック" w:hAnsi="Calibri" w:cs="Calibri"/>
          <w:sz w:val="22"/>
          <w:lang w:val="en"/>
        </w:rPr>
      </w:pPr>
    </w:p>
    <w:p w14:paraId="650847CB" w14:textId="7E6000CD" w:rsidR="00E344D9" w:rsidRPr="00BF0462" w:rsidRDefault="00E344D9" w:rsidP="00750CA5">
      <w:pPr>
        <w:adjustRightInd w:val="0"/>
        <w:snapToGrid w:val="0"/>
        <w:rPr>
          <w:rFonts w:ascii="Calibri" w:eastAsia="ＭＳ Ｐゴシック" w:hAnsi="Calibri" w:cs="Calibri"/>
          <w:b/>
          <w:sz w:val="22"/>
          <w:lang w:val="en"/>
        </w:rPr>
      </w:pPr>
      <w:r w:rsidRPr="00BF0462">
        <w:rPr>
          <w:rFonts w:ascii="Calibri" w:eastAsia="ＭＳ Ｐゴシック" w:hAnsi="Calibri" w:cs="Calibri"/>
          <w:b/>
          <w:sz w:val="22"/>
          <w:lang w:val="en"/>
        </w:rPr>
        <w:t>2.3</w:t>
      </w:r>
      <w:r w:rsidRPr="00BF0462">
        <w:rPr>
          <w:rFonts w:ascii="Calibri" w:eastAsia="ＭＳ Ｐゴシック" w:hAnsi="Calibri" w:cs="Calibri"/>
          <w:b/>
          <w:sz w:val="22"/>
          <w:lang w:val="en"/>
        </w:rPr>
        <w:tab/>
      </w:r>
      <w:r w:rsidR="001530CB" w:rsidRPr="00BF0462">
        <w:rPr>
          <w:rFonts w:ascii="Calibri" w:eastAsia="ＭＳ Ｐゴシック" w:hAnsi="Calibri" w:cs="Calibri"/>
          <w:b/>
          <w:sz w:val="22"/>
          <w:lang w:val="en"/>
        </w:rPr>
        <w:t xml:space="preserve">Review of </w:t>
      </w:r>
      <w:r w:rsidR="00291EA7" w:rsidRPr="00BF0462">
        <w:rPr>
          <w:rFonts w:ascii="Calibri" w:eastAsia="ＭＳ Ｐゴシック" w:hAnsi="Calibri" w:cs="Calibri"/>
          <w:b/>
          <w:sz w:val="22"/>
          <w:lang w:val="en"/>
        </w:rPr>
        <w:t>the revised draft CMM</w:t>
      </w:r>
    </w:p>
    <w:p w14:paraId="09B72B43" w14:textId="77777777" w:rsidR="00E344D9" w:rsidRPr="00BF0462" w:rsidRDefault="00E344D9" w:rsidP="00750CA5">
      <w:pPr>
        <w:adjustRightInd w:val="0"/>
        <w:snapToGrid w:val="0"/>
        <w:rPr>
          <w:rFonts w:ascii="Calibri" w:eastAsia="ＭＳ Ｐゴシック" w:hAnsi="Calibri" w:cs="Calibri"/>
          <w:b/>
          <w:sz w:val="22"/>
          <w:lang w:val="en"/>
        </w:rPr>
      </w:pPr>
    </w:p>
    <w:p w14:paraId="4E7C9216" w14:textId="6702C014" w:rsidR="00012849" w:rsidRPr="00BF0462" w:rsidRDefault="00012849"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Japan presented the working draft CMM</w:t>
      </w:r>
      <w:r w:rsidR="00296BD0" w:rsidRPr="00BF0462">
        <w:rPr>
          <w:rFonts w:ascii="Calibri" w:eastAsia="ＭＳ Ｐゴシック" w:hAnsi="Calibri" w:cs="Calibri"/>
          <w:kern w:val="0"/>
          <w:sz w:val="22"/>
          <w:lang w:val="en"/>
        </w:rPr>
        <w:t xml:space="preserve"> </w:t>
      </w:r>
      <w:r w:rsidRPr="00BF0462">
        <w:rPr>
          <w:rFonts w:ascii="Calibri" w:eastAsia="ＭＳ Ｐゴシック" w:hAnsi="Calibri" w:cs="Calibri"/>
          <w:kern w:val="0"/>
          <w:sz w:val="22"/>
          <w:lang w:val="en"/>
        </w:rPr>
        <w:t>Resolution, emphasizing that it was prepared by the Small Working Group as a basis for discussion and had not received formal authorization from the Small Working Group.</w:t>
      </w:r>
    </w:p>
    <w:p w14:paraId="7E6E9AD1" w14:textId="77777777" w:rsidR="00012849" w:rsidRPr="00BF0462" w:rsidRDefault="00012849" w:rsidP="00750CA5">
      <w:pPr>
        <w:adjustRightInd w:val="0"/>
        <w:snapToGrid w:val="0"/>
        <w:ind w:left="731"/>
        <w:rPr>
          <w:rFonts w:ascii="Calibri" w:eastAsia="ＭＳ Ｐゴシック" w:hAnsi="Calibri" w:cs="Calibri"/>
          <w:kern w:val="0"/>
          <w:sz w:val="22"/>
          <w:lang w:val="en"/>
        </w:rPr>
      </w:pPr>
    </w:p>
    <w:p w14:paraId="1BFD32AE" w14:textId="1457778B" w:rsidR="00012849" w:rsidRPr="00BF0462" w:rsidRDefault="00012849"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 xml:space="preserve">The presentation covered the background, noting that the 5th CDS Technical Meeting in 2024 tasked the Small Working Group to produce an amended draft CMM, and that both the 102nd IATTC meeting and 21st WCPFC Regular Session agreed to consider </w:t>
      </w:r>
      <w:r w:rsidR="00750CA5">
        <w:rPr>
          <w:rFonts w:ascii="Calibri" w:eastAsia="ＭＳ Ｐゴシック" w:hAnsi="Calibri" w:cs="Calibri"/>
          <w:kern w:val="0"/>
          <w:sz w:val="22"/>
          <w:lang w:val="en"/>
        </w:rPr>
        <w:t xml:space="preserve">the </w:t>
      </w:r>
      <w:r w:rsidRPr="00BF0462">
        <w:rPr>
          <w:rFonts w:ascii="Calibri" w:eastAsia="ＭＳ Ｐゴシック" w:hAnsi="Calibri" w:cs="Calibri"/>
          <w:kern w:val="0"/>
          <w:sz w:val="22"/>
          <w:lang w:val="en"/>
        </w:rPr>
        <w:t>establishment of a CDS for Pacific bluefin tuna fisheries by December 31, 2026.</w:t>
      </w:r>
    </w:p>
    <w:p w14:paraId="613C7398" w14:textId="77777777" w:rsidR="00012849" w:rsidRPr="00BF0462" w:rsidRDefault="00012849" w:rsidP="00750CA5">
      <w:pPr>
        <w:adjustRightInd w:val="0"/>
        <w:snapToGrid w:val="0"/>
        <w:rPr>
          <w:rFonts w:ascii="Calibri" w:eastAsia="ＭＳ Ｐゴシック" w:hAnsi="Calibri" w:cs="Calibri"/>
          <w:kern w:val="0"/>
          <w:sz w:val="22"/>
          <w:lang w:val="en"/>
        </w:rPr>
      </w:pPr>
    </w:p>
    <w:p w14:paraId="5B8E0B23" w14:textId="77777777" w:rsidR="00012849" w:rsidRPr="00BF0462" w:rsidRDefault="00012849"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Japan outlined what has been agreed upon from previous meetings, including: (1) exclusion of seafood traceability and specific monitoring, controlling and surveillance measures (3rd CDS Technical Meeting, 2022); (2) stepwise approach initially covering international transactions; (3) exclusion of heads, eyes, roes, guts and tails from scope; (4) mandatory registration of fishing vessels targeting PBF and farms; (5) optional rather than mandatory tagging with exemption of tagged fish from validation; (6) validation by government authorities or delegated organizations; (7) verification system following other RFMOs practices; and (8) automatic reconciliation process for data validity checking.</w:t>
      </w:r>
    </w:p>
    <w:p w14:paraId="7F3E9EAF" w14:textId="77777777" w:rsidR="00012849" w:rsidRPr="00BF0462" w:rsidRDefault="00012849" w:rsidP="00750CA5">
      <w:pPr>
        <w:adjustRightInd w:val="0"/>
        <w:snapToGrid w:val="0"/>
        <w:rPr>
          <w:rFonts w:ascii="Calibri" w:eastAsia="ＭＳ Ｐゴシック" w:hAnsi="Calibri" w:cs="Calibri"/>
          <w:kern w:val="0"/>
          <w:sz w:val="22"/>
          <w:lang w:val="en"/>
        </w:rPr>
      </w:pPr>
    </w:p>
    <w:p w14:paraId="734E13F4" w14:textId="77777777" w:rsidR="00012849" w:rsidRPr="00BF0462" w:rsidRDefault="00012849"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 xml:space="preserve">The presentation detailed the draft CMM structure across eight parts: (I) General Provisions and Application, covering objective, scope, and definitions; (II) Documents and Information Required, specifying information for </w:t>
      </w:r>
      <w:proofErr w:type="spellStart"/>
      <w:r w:rsidRPr="00BF0462">
        <w:rPr>
          <w:rFonts w:ascii="Calibri" w:eastAsia="ＭＳ Ｐゴシック" w:hAnsi="Calibri" w:cs="Calibri"/>
          <w:kern w:val="0"/>
          <w:sz w:val="22"/>
          <w:lang w:val="en"/>
        </w:rPr>
        <w:t>ePBCD</w:t>
      </w:r>
      <w:proofErr w:type="spellEnd"/>
      <w:r w:rsidRPr="00BF0462">
        <w:rPr>
          <w:rFonts w:ascii="Calibri" w:eastAsia="ＭＳ Ｐゴシック" w:hAnsi="Calibri" w:cs="Calibri"/>
          <w:kern w:val="0"/>
          <w:sz w:val="22"/>
          <w:lang w:val="en"/>
        </w:rPr>
        <w:t xml:space="preserve"> and </w:t>
      </w:r>
      <w:proofErr w:type="spellStart"/>
      <w:r w:rsidRPr="00BF0462">
        <w:rPr>
          <w:rFonts w:ascii="Calibri" w:eastAsia="ＭＳ Ｐゴシック" w:hAnsi="Calibri" w:cs="Calibri"/>
          <w:kern w:val="0"/>
          <w:sz w:val="22"/>
          <w:lang w:val="en"/>
        </w:rPr>
        <w:t>ePBRC</w:t>
      </w:r>
      <w:proofErr w:type="spellEnd"/>
      <w:r w:rsidRPr="00BF0462">
        <w:rPr>
          <w:rFonts w:ascii="Calibri" w:eastAsia="ＭＳ Ｐゴシック" w:hAnsi="Calibri" w:cs="Calibri"/>
          <w:kern w:val="0"/>
          <w:sz w:val="22"/>
          <w:lang w:val="en"/>
        </w:rPr>
        <w:t>; (III) Validation, establishing recording and validation procedures; (IV) Tag, providing optional tagging provisions; (V) Verification for PBF trade, covering examination and verification procedures; (VI) Communication, addressing notification requirements; (VII) Data Sharing and Confidentiality, establishing data handling protocols; and (VIII) Exceptional Arrangements, providing for paper documentation under specific circumstances.</w:t>
      </w:r>
    </w:p>
    <w:p w14:paraId="606AFF29" w14:textId="77777777" w:rsidR="00012849" w:rsidRPr="00BF0462" w:rsidRDefault="00012849" w:rsidP="00750CA5">
      <w:pPr>
        <w:adjustRightInd w:val="0"/>
        <w:snapToGrid w:val="0"/>
        <w:rPr>
          <w:rFonts w:ascii="Calibri" w:eastAsia="ＭＳ Ｐゴシック" w:hAnsi="Calibri" w:cs="Calibri"/>
          <w:kern w:val="0"/>
          <w:sz w:val="22"/>
          <w:lang w:val="en"/>
        </w:rPr>
      </w:pPr>
    </w:p>
    <w:p w14:paraId="729A7990" w14:textId="15607A78" w:rsidR="00291EA7" w:rsidRPr="00BF0462" w:rsidRDefault="00012849"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 xml:space="preserve">Key provisions presented included: prohibition of export, import or re-export without completed and validated </w:t>
      </w:r>
      <w:proofErr w:type="spellStart"/>
      <w:r w:rsidRPr="00BF0462">
        <w:rPr>
          <w:rFonts w:ascii="Calibri" w:eastAsia="ＭＳ Ｐゴシック" w:hAnsi="Calibri" w:cs="Calibri"/>
          <w:kern w:val="0"/>
          <w:sz w:val="22"/>
          <w:lang w:val="en"/>
        </w:rPr>
        <w:t>ePBCD</w:t>
      </w:r>
      <w:proofErr w:type="spellEnd"/>
      <w:r w:rsidRPr="00BF0462">
        <w:rPr>
          <w:rFonts w:ascii="Calibri" w:eastAsia="ＭＳ Ｐゴシック" w:hAnsi="Calibri" w:cs="Calibri"/>
          <w:kern w:val="0"/>
          <w:sz w:val="22"/>
          <w:lang w:val="en"/>
        </w:rPr>
        <w:t xml:space="preserve"> or </w:t>
      </w:r>
      <w:proofErr w:type="spellStart"/>
      <w:r w:rsidRPr="00BF0462">
        <w:rPr>
          <w:rFonts w:ascii="Calibri" w:eastAsia="ＭＳ Ｐゴシック" w:hAnsi="Calibri" w:cs="Calibri"/>
          <w:kern w:val="0"/>
          <w:sz w:val="22"/>
          <w:lang w:val="en"/>
        </w:rPr>
        <w:t>ePBRC</w:t>
      </w:r>
      <w:proofErr w:type="spellEnd"/>
      <w:r w:rsidRPr="00BF0462">
        <w:rPr>
          <w:rFonts w:ascii="Calibri" w:eastAsia="ＭＳ Ｐゴシック" w:hAnsi="Calibri" w:cs="Calibri"/>
          <w:kern w:val="0"/>
          <w:sz w:val="22"/>
          <w:lang w:val="en"/>
        </w:rPr>
        <w:t>; pilot testing phase for at least X years on voluntary basis before mandatory implementation; automatic reconciliation function to detect data inconsistencies; validation requirements by authorized government officials or delegated organizations; and exceptional arrangements allowing paper documentation under specific circumstances such as small catches less than 1 metric ton, system malfunctions, or technical difficulties.</w:t>
      </w:r>
    </w:p>
    <w:p w14:paraId="5BA14688" w14:textId="77777777" w:rsidR="00D35540" w:rsidRPr="00BF0462" w:rsidRDefault="00D35540" w:rsidP="00750CA5">
      <w:pPr>
        <w:adjustRightInd w:val="0"/>
        <w:snapToGrid w:val="0"/>
        <w:ind w:left="731"/>
        <w:rPr>
          <w:rFonts w:ascii="Calibri" w:eastAsia="ＭＳ Ｐゴシック" w:hAnsi="Calibri" w:cs="Calibri"/>
          <w:kern w:val="0"/>
          <w:sz w:val="22"/>
          <w:lang w:val="en"/>
        </w:rPr>
      </w:pPr>
    </w:p>
    <w:p w14:paraId="0D2547BE" w14:textId="5C0DB916" w:rsidR="00D35540" w:rsidRPr="00BF0462" w:rsidRDefault="005D02FC"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Following the presentation, the participants provided suggestions to revise the draft resolution</w:t>
      </w:r>
      <w:r w:rsidR="002946B7" w:rsidRPr="00BF0462">
        <w:rPr>
          <w:rFonts w:ascii="Calibri" w:eastAsia="ＭＳ Ｐゴシック" w:hAnsi="Calibri" w:cs="Calibri"/>
          <w:kern w:val="0"/>
          <w:sz w:val="22"/>
          <w:lang w:val="en"/>
        </w:rPr>
        <w:t>. The participants made revisions to multiple sections, including paragraphs 1, 3, 4, 5, 6, 7, 8, 9, 13, and 14, to improve readability and clarify terms and phrases.</w:t>
      </w:r>
      <w:r w:rsidR="00453BAA" w:rsidRPr="00BF0462">
        <w:rPr>
          <w:rFonts w:ascii="Calibri" w:eastAsia="ＭＳ Ｐゴシック" w:hAnsi="Calibri" w:cs="Calibri"/>
          <w:kern w:val="0"/>
          <w:sz w:val="22"/>
          <w:lang w:val="en"/>
        </w:rPr>
        <w:t xml:space="preserve"> The participants also made changes to paragraphs 15, 17, 19, 22, 26, 27, and 28, and added a new paragraph 29</w:t>
      </w:r>
      <w:r w:rsidR="00673C27" w:rsidRPr="00BF0462">
        <w:rPr>
          <w:rFonts w:ascii="Calibri" w:eastAsia="ＭＳ Ｐゴシック" w:hAnsi="Calibri" w:cs="Calibri"/>
          <w:kern w:val="0"/>
          <w:sz w:val="22"/>
          <w:lang w:val="en"/>
        </w:rPr>
        <w:t xml:space="preserve"> as a placeholder for a text to be proposed by Korea</w:t>
      </w:r>
      <w:r w:rsidR="00453BAA" w:rsidRPr="00BF0462">
        <w:rPr>
          <w:rFonts w:ascii="Calibri" w:eastAsia="ＭＳ Ｐゴシック" w:hAnsi="Calibri" w:cs="Calibri"/>
          <w:kern w:val="0"/>
          <w:sz w:val="22"/>
          <w:lang w:val="en"/>
        </w:rPr>
        <w:t>. The participants postponed their suggestions regarding specific time frames for paragraphs 8 and 26.</w:t>
      </w:r>
      <w:r w:rsidR="00BF0462" w:rsidRPr="00BF0462">
        <w:rPr>
          <w:rFonts w:ascii="Calibri" w:eastAsia="ＭＳ Ｐゴシック" w:hAnsi="Calibri" w:cs="Calibri"/>
          <w:kern w:val="0"/>
          <w:sz w:val="22"/>
          <w:lang w:val="en"/>
        </w:rPr>
        <w:t xml:space="preserve"> The outcomes of the discussion are reflected in </w:t>
      </w:r>
      <w:r w:rsidR="00BF0462" w:rsidRPr="0018009E">
        <w:rPr>
          <w:rFonts w:ascii="Calibri" w:eastAsia="ＭＳ Ｐゴシック" w:hAnsi="Calibri" w:cs="Calibri"/>
          <w:b/>
          <w:bCs/>
          <w:kern w:val="0"/>
          <w:sz w:val="22"/>
          <w:lang w:val="en"/>
        </w:rPr>
        <w:t>Appendix 2</w:t>
      </w:r>
      <w:r w:rsidR="00BF0462" w:rsidRPr="00BF0462">
        <w:rPr>
          <w:rFonts w:ascii="Calibri" w:eastAsia="ＭＳ Ｐゴシック" w:hAnsi="Calibri" w:cs="Calibri"/>
          <w:kern w:val="0"/>
          <w:sz w:val="22"/>
          <w:lang w:val="en"/>
        </w:rPr>
        <w:t>.</w:t>
      </w:r>
    </w:p>
    <w:p w14:paraId="2A3088FC" w14:textId="77777777" w:rsidR="005D02FC" w:rsidRPr="00BF0462" w:rsidRDefault="005D02FC" w:rsidP="00750CA5">
      <w:pPr>
        <w:adjustRightInd w:val="0"/>
        <w:snapToGrid w:val="0"/>
        <w:rPr>
          <w:rFonts w:ascii="Calibri" w:eastAsia="ＭＳ Ｐゴシック" w:hAnsi="Calibri" w:cs="Calibri"/>
          <w:kern w:val="0"/>
          <w:sz w:val="22"/>
          <w:lang w:val="en"/>
        </w:rPr>
      </w:pPr>
    </w:p>
    <w:p w14:paraId="611CBAA4" w14:textId="3CF9B069" w:rsidR="00291EA7" w:rsidRPr="00BF0462" w:rsidRDefault="00DD692C"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The participants discussed concerns about Annex F regarding artificial fry, particularly the potential for mixing artificial fry with wild fry and the need for proper identification systems to prevent loopholes and regulatory avoidance.</w:t>
      </w:r>
    </w:p>
    <w:p w14:paraId="42DDC149" w14:textId="77777777" w:rsidR="00FD24E1" w:rsidRPr="00BF0462" w:rsidRDefault="00FD24E1" w:rsidP="00750CA5">
      <w:pPr>
        <w:adjustRightInd w:val="0"/>
        <w:snapToGrid w:val="0"/>
        <w:rPr>
          <w:rFonts w:ascii="Calibri" w:eastAsia="ＭＳ Ｐゴシック" w:hAnsi="Calibri" w:cs="Calibri"/>
          <w:kern w:val="0"/>
          <w:sz w:val="22"/>
          <w:lang w:val="en"/>
        </w:rPr>
      </w:pPr>
    </w:p>
    <w:p w14:paraId="26310C75" w14:textId="741683BC" w:rsidR="00291EA7" w:rsidRPr="00BF0462" w:rsidRDefault="00262ACA"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 xml:space="preserve">The participants discussed the question of whether the </w:t>
      </w:r>
      <w:proofErr w:type="spellStart"/>
      <w:r w:rsidRPr="00BF0462">
        <w:rPr>
          <w:rFonts w:ascii="Calibri" w:eastAsia="ＭＳ Ｐゴシック" w:hAnsi="Calibri" w:cs="Calibri"/>
          <w:kern w:val="0"/>
          <w:sz w:val="22"/>
          <w:lang w:val="en"/>
        </w:rPr>
        <w:t>ePBCD</w:t>
      </w:r>
      <w:proofErr w:type="spellEnd"/>
      <w:r w:rsidRPr="00BF0462">
        <w:rPr>
          <w:rFonts w:ascii="Calibri" w:eastAsia="ＭＳ Ｐゴシック" w:hAnsi="Calibri" w:cs="Calibri"/>
          <w:kern w:val="0"/>
          <w:sz w:val="22"/>
          <w:lang w:val="en"/>
        </w:rPr>
        <w:t xml:space="preserve"> system should use </w:t>
      </w:r>
      <w:r w:rsidR="00673C27" w:rsidRPr="00BF0462">
        <w:rPr>
          <w:rFonts w:ascii="Calibri" w:eastAsia="ＭＳ Ｐゴシック" w:hAnsi="Calibri" w:cs="Calibri"/>
          <w:kern w:val="0"/>
          <w:sz w:val="22"/>
          <w:lang w:val="en"/>
        </w:rPr>
        <w:t>one form for export and re-export and another for the other activities</w:t>
      </w:r>
      <w:r w:rsidR="00750CA5">
        <w:rPr>
          <w:rFonts w:ascii="Calibri" w:eastAsia="ＭＳ Ｐゴシック" w:hAnsi="Calibri" w:cs="Calibri"/>
          <w:kern w:val="0"/>
          <w:sz w:val="22"/>
          <w:lang w:val="en"/>
        </w:rPr>
        <w:t>,</w:t>
      </w:r>
      <w:r w:rsidR="00673C27" w:rsidRPr="00BF0462">
        <w:rPr>
          <w:rFonts w:ascii="Calibri" w:eastAsia="ＭＳ Ｐゴシック" w:hAnsi="Calibri" w:cs="Calibri"/>
          <w:kern w:val="0"/>
          <w:sz w:val="22"/>
          <w:lang w:val="en"/>
        </w:rPr>
        <w:t xml:space="preserve"> such as catch and caging</w:t>
      </w:r>
      <w:r w:rsidR="00750CA5">
        <w:rPr>
          <w:rFonts w:ascii="Calibri" w:eastAsia="ＭＳ Ｐゴシック" w:hAnsi="Calibri" w:cs="Calibri"/>
          <w:kern w:val="0"/>
          <w:sz w:val="22"/>
          <w:lang w:val="en"/>
        </w:rPr>
        <w:t>,</w:t>
      </w:r>
      <w:r w:rsidR="00673C27" w:rsidRPr="00BF0462">
        <w:rPr>
          <w:rFonts w:ascii="Calibri" w:eastAsia="ＭＳ Ｐゴシック" w:hAnsi="Calibri" w:cs="Calibri"/>
          <w:kern w:val="0"/>
          <w:sz w:val="22"/>
          <w:lang w:val="en"/>
        </w:rPr>
        <w:t xml:space="preserve"> </w:t>
      </w:r>
      <w:r w:rsidRPr="00BF0462">
        <w:rPr>
          <w:rFonts w:ascii="Calibri" w:eastAsia="ＭＳ Ｐゴシック" w:hAnsi="Calibri" w:cs="Calibri"/>
          <w:kern w:val="0"/>
          <w:sz w:val="22"/>
          <w:lang w:val="en"/>
        </w:rPr>
        <w:t>or combine landing and export information in one form</w:t>
      </w:r>
      <w:r w:rsidR="00673C27" w:rsidRPr="00BF0462">
        <w:rPr>
          <w:rFonts w:ascii="Calibri" w:eastAsia="ＭＳ Ｐゴシック" w:hAnsi="Calibri" w:cs="Calibri"/>
          <w:kern w:val="0"/>
          <w:sz w:val="22"/>
          <w:lang w:val="en"/>
        </w:rPr>
        <w:t xml:space="preserve"> and a separate form for re-export</w:t>
      </w:r>
      <w:r w:rsidR="00750CA5">
        <w:rPr>
          <w:rFonts w:ascii="Calibri" w:eastAsia="ＭＳ Ｐゴシック" w:hAnsi="Calibri" w:cs="Calibri"/>
          <w:kern w:val="0"/>
          <w:sz w:val="22"/>
          <w:lang w:val="en"/>
        </w:rPr>
        <w:t>,</w:t>
      </w:r>
      <w:r w:rsidR="00673C27" w:rsidRPr="00BF0462">
        <w:rPr>
          <w:rFonts w:ascii="Calibri" w:eastAsia="ＭＳ Ｐゴシック" w:hAnsi="Calibri" w:cs="Calibri"/>
          <w:kern w:val="0"/>
          <w:sz w:val="22"/>
          <w:lang w:val="en"/>
        </w:rPr>
        <w:t xml:space="preserve"> as in the case of ICCAT</w:t>
      </w:r>
      <w:r w:rsidRPr="00BF0462">
        <w:rPr>
          <w:rFonts w:ascii="Calibri" w:eastAsia="ＭＳ Ｐゴシック" w:hAnsi="Calibri" w:cs="Calibri"/>
          <w:kern w:val="0"/>
          <w:sz w:val="22"/>
          <w:lang w:val="en"/>
        </w:rPr>
        <w:t xml:space="preserve">, with the WCPFC Secretariat noting feedback from CCSBT suggesting they would have preferred </w:t>
      </w:r>
      <w:r w:rsidR="00BE0522" w:rsidRPr="00BF0462">
        <w:rPr>
          <w:rFonts w:ascii="Calibri" w:eastAsia="ＭＳ Ｐゴシック" w:hAnsi="Calibri" w:cs="Calibri"/>
          <w:kern w:val="0"/>
          <w:sz w:val="22"/>
          <w:lang w:val="en"/>
        </w:rPr>
        <w:t>the former one</w:t>
      </w:r>
      <w:r w:rsidRPr="00BF0462">
        <w:rPr>
          <w:rFonts w:ascii="Calibri" w:eastAsia="ＭＳ Ｐゴシック" w:hAnsi="Calibri" w:cs="Calibri"/>
          <w:kern w:val="0"/>
          <w:sz w:val="22"/>
          <w:lang w:val="en"/>
        </w:rPr>
        <w:t xml:space="preserve"> if designing from scratch due to software complications.</w:t>
      </w:r>
    </w:p>
    <w:p w14:paraId="394CA1BF" w14:textId="77777777" w:rsidR="00FD24E1" w:rsidRPr="00BF0462" w:rsidRDefault="00FD24E1" w:rsidP="00750CA5">
      <w:pPr>
        <w:adjustRightInd w:val="0"/>
        <w:snapToGrid w:val="0"/>
        <w:rPr>
          <w:rFonts w:ascii="Calibri" w:eastAsia="ＭＳ Ｐゴシック" w:hAnsi="Calibri" w:cs="Calibri"/>
          <w:kern w:val="0"/>
          <w:sz w:val="22"/>
          <w:lang w:val="en"/>
        </w:rPr>
      </w:pPr>
    </w:p>
    <w:p w14:paraId="314B4442" w14:textId="7E9EE18C" w:rsidR="00291EA7" w:rsidRPr="00BF0462" w:rsidRDefault="0058349B"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 xml:space="preserve">The participants agreed that Japan will contact the CCSBT Secretariat to better understand the difficulties they faced with having </w:t>
      </w:r>
      <w:r w:rsidR="00BE0522" w:rsidRPr="00BF0462">
        <w:rPr>
          <w:rFonts w:ascii="Calibri" w:eastAsia="ＭＳ Ｐゴシック" w:hAnsi="Calibri" w:cs="Calibri"/>
          <w:kern w:val="0"/>
          <w:sz w:val="22"/>
          <w:lang w:val="en"/>
        </w:rPr>
        <w:t>the ICCAT system</w:t>
      </w:r>
      <w:r w:rsidRPr="00BF0462">
        <w:rPr>
          <w:rFonts w:ascii="Calibri" w:eastAsia="ＭＳ Ｐゴシック" w:hAnsi="Calibri" w:cs="Calibri"/>
          <w:kern w:val="0"/>
          <w:sz w:val="22"/>
          <w:lang w:val="en"/>
        </w:rPr>
        <w:t xml:space="preserve"> and share this information with the Small Working Group.</w:t>
      </w:r>
    </w:p>
    <w:p w14:paraId="139D270C" w14:textId="77777777" w:rsidR="00E344D9" w:rsidRPr="00BF0462" w:rsidRDefault="00E344D9" w:rsidP="00750CA5">
      <w:pPr>
        <w:adjustRightInd w:val="0"/>
        <w:snapToGrid w:val="0"/>
        <w:rPr>
          <w:rFonts w:ascii="Calibri" w:eastAsia="ＭＳ Ｐゴシック" w:hAnsi="Calibri" w:cs="Calibri"/>
          <w:kern w:val="0"/>
          <w:sz w:val="22"/>
          <w:lang w:val="en"/>
        </w:rPr>
      </w:pPr>
    </w:p>
    <w:p w14:paraId="0EEFBC5F" w14:textId="77777777" w:rsidR="00E344D9" w:rsidRPr="00BF0462" w:rsidRDefault="00E344D9" w:rsidP="00750CA5">
      <w:pPr>
        <w:adjustRightInd w:val="0"/>
        <w:snapToGrid w:val="0"/>
        <w:rPr>
          <w:rFonts w:ascii="Calibri" w:eastAsia="ＭＳ Ｐゴシック" w:hAnsi="Calibri" w:cs="Calibri"/>
          <w:b/>
          <w:kern w:val="0"/>
          <w:sz w:val="22"/>
          <w:lang w:val="en"/>
        </w:rPr>
      </w:pPr>
      <w:r w:rsidRPr="00BF0462">
        <w:rPr>
          <w:rFonts w:ascii="Calibri" w:eastAsia="ＭＳ Ｐゴシック" w:hAnsi="Calibri" w:cs="Calibri"/>
          <w:b/>
          <w:kern w:val="0"/>
          <w:sz w:val="22"/>
          <w:lang w:val="en"/>
        </w:rPr>
        <w:t>3.</w:t>
      </w:r>
      <w:r w:rsidRPr="00BF0462">
        <w:rPr>
          <w:rFonts w:ascii="Calibri" w:eastAsia="ＭＳ Ｐゴシック" w:hAnsi="Calibri" w:cs="Calibri"/>
          <w:b/>
          <w:kern w:val="0"/>
          <w:sz w:val="22"/>
          <w:lang w:val="en"/>
        </w:rPr>
        <w:tab/>
        <w:t>NEXT MEETING</w:t>
      </w:r>
    </w:p>
    <w:p w14:paraId="1E1A4727" w14:textId="77777777" w:rsidR="00E344D9" w:rsidRPr="00BF0462" w:rsidRDefault="00E344D9" w:rsidP="00750CA5">
      <w:pPr>
        <w:adjustRightInd w:val="0"/>
        <w:snapToGrid w:val="0"/>
        <w:rPr>
          <w:rFonts w:ascii="Calibri" w:eastAsia="ＭＳ Ｐゴシック" w:hAnsi="Calibri" w:cs="Calibri"/>
          <w:kern w:val="0"/>
          <w:sz w:val="22"/>
          <w:lang w:val="en"/>
        </w:rPr>
      </w:pPr>
    </w:p>
    <w:p w14:paraId="7128774F" w14:textId="24234D1C" w:rsidR="00E344D9" w:rsidRPr="00BF0462" w:rsidRDefault="002F6E60"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The participants agreed to convene the 7th CDS Technical Meeting in conjunction with the 11th JWG meeting.</w:t>
      </w:r>
    </w:p>
    <w:p w14:paraId="6F0B961F" w14:textId="77777777" w:rsidR="00D875F6" w:rsidRPr="00BF0462" w:rsidRDefault="00D875F6" w:rsidP="00750CA5">
      <w:pPr>
        <w:adjustRightInd w:val="0"/>
        <w:snapToGrid w:val="0"/>
        <w:ind w:left="731"/>
        <w:rPr>
          <w:rFonts w:ascii="Calibri" w:eastAsia="ＭＳ Ｐゴシック" w:hAnsi="Calibri" w:cs="Calibri"/>
          <w:kern w:val="0"/>
          <w:sz w:val="22"/>
          <w:lang w:val="en"/>
        </w:rPr>
      </w:pPr>
    </w:p>
    <w:p w14:paraId="76616D85" w14:textId="765DE253" w:rsidR="00D875F6" w:rsidRPr="00BF0462" w:rsidRDefault="00D875F6"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The participants agreed to give the Small Working Group discretion to propose additional virtual technical working group meetings</w:t>
      </w:r>
      <w:r w:rsidR="00BE0522" w:rsidRPr="00BF0462">
        <w:rPr>
          <w:rFonts w:ascii="Calibri" w:eastAsia="ＭＳ Ｐゴシック" w:hAnsi="Calibri" w:cs="Calibri"/>
          <w:kern w:val="0"/>
          <w:sz w:val="22"/>
          <w:lang w:val="en"/>
        </w:rPr>
        <w:t xml:space="preserve"> before the 7</w:t>
      </w:r>
      <w:r w:rsidR="007210AE" w:rsidRPr="00BF0462">
        <w:rPr>
          <w:rFonts w:ascii="Calibri" w:eastAsia="ＭＳ Ｐゴシック" w:hAnsi="Calibri" w:cs="Calibri"/>
          <w:kern w:val="0"/>
          <w:sz w:val="22"/>
          <w:lang w:val="en"/>
        </w:rPr>
        <w:t>th</w:t>
      </w:r>
      <w:r w:rsidR="00BE0522" w:rsidRPr="00BF0462">
        <w:rPr>
          <w:rFonts w:ascii="Calibri" w:eastAsia="ＭＳ Ｐゴシック" w:hAnsi="Calibri" w:cs="Calibri"/>
          <w:kern w:val="0"/>
          <w:sz w:val="22"/>
          <w:lang w:val="en"/>
        </w:rPr>
        <w:t xml:space="preserve"> Meeting</w:t>
      </w:r>
      <w:r w:rsidRPr="00BF0462">
        <w:rPr>
          <w:rFonts w:ascii="Calibri" w:eastAsia="ＭＳ Ｐゴシック" w:hAnsi="Calibri" w:cs="Calibri"/>
          <w:kern w:val="0"/>
          <w:sz w:val="22"/>
          <w:lang w:val="en"/>
        </w:rPr>
        <w:t>, depending on the progress made by the Small Working Group.</w:t>
      </w:r>
    </w:p>
    <w:p w14:paraId="1712AC17" w14:textId="77777777" w:rsidR="00AE361E" w:rsidRPr="00BF0462" w:rsidRDefault="00AE361E" w:rsidP="00750CA5">
      <w:pPr>
        <w:adjustRightInd w:val="0"/>
        <w:snapToGrid w:val="0"/>
        <w:rPr>
          <w:rFonts w:ascii="Calibri" w:hAnsi="Calibri" w:cs="Calibri"/>
          <w:sz w:val="22"/>
          <w:lang w:val="en"/>
        </w:rPr>
      </w:pPr>
    </w:p>
    <w:p w14:paraId="2EFC1086" w14:textId="5579E15E" w:rsidR="00AE361E" w:rsidRPr="00BF0462" w:rsidRDefault="00AE361E"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 xml:space="preserve">The participants agreed that the duration of the next technical meeting will be decided </w:t>
      </w:r>
      <w:proofErr w:type="spellStart"/>
      <w:r w:rsidR="007D2518" w:rsidRPr="00BF0462">
        <w:rPr>
          <w:rFonts w:ascii="Calibri" w:eastAsia="ＭＳ Ｐゴシック" w:hAnsi="Calibri" w:cs="Calibri"/>
          <w:kern w:val="0"/>
          <w:sz w:val="22"/>
          <w:lang w:val="en"/>
        </w:rPr>
        <w:t>intersessionally</w:t>
      </w:r>
      <w:proofErr w:type="spellEnd"/>
      <w:r w:rsidR="00750CA5">
        <w:rPr>
          <w:rFonts w:ascii="Calibri" w:eastAsia="ＭＳ Ｐゴシック" w:hAnsi="Calibri" w:cs="Calibri"/>
          <w:kern w:val="0"/>
          <w:sz w:val="22"/>
          <w:lang w:val="en"/>
        </w:rPr>
        <w:t>,</w:t>
      </w:r>
      <w:r w:rsidR="007D2518" w:rsidRPr="00BF0462">
        <w:rPr>
          <w:rFonts w:ascii="Calibri" w:eastAsia="ＭＳ Ｐゴシック" w:hAnsi="Calibri" w:cs="Calibri"/>
          <w:kern w:val="0"/>
          <w:sz w:val="22"/>
          <w:lang w:val="en"/>
        </w:rPr>
        <w:t xml:space="preserve"> </w:t>
      </w:r>
      <w:r w:rsidRPr="00BF0462">
        <w:rPr>
          <w:rFonts w:ascii="Calibri" w:eastAsia="ＭＳ Ｐゴシック" w:hAnsi="Calibri" w:cs="Calibri"/>
          <w:kern w:val="0"/>
          <w:sz w:val="22"/>
          <w:lang w:val="en"/>
        </w:rPr>
        <w:t xml:space="preserve">depending on the progress made by the Small Working Group and any additional working </w:t>
      </w:r>
      <w:r w:rsidRPr="00BF0462">
        <w:rPr>
          <w:rFonts w:ascii="Calibri" w:eastAsia="ＭＳ Ｐゴシック" w:hAnsi="Calibri" w:cs="Calibri"/>
          <w:kern w:val="0"/>
          <w:sz w:val="22"/>
          <w:lang w:val="en"/>
        </w:rPr>
        <w:lastRenderedPageBreak/>
        <w:t>group meetings.</w:t>
      </w:r>
    </w:p>
    <w:p w14:paraId="1507E7CE" w14:textId="77777777" w:rsidR="005C4A52" w:rsidRDefault="005C4A52" w:rsidP="00750CA5">
      <w:pPr>
        <w:adjustRightInd w:val="0"/>
        <w:snapToGrid w:val="0"/>
        <w:rPr>
          <w:rFonts w:ascii="Calibri" w:eastAsia="ＭＳ Ｐゴシック" w:hAnsi="Calibri" w:cs="Calibri"/>
          <w:sz w:val="22"/>
          <w:lang w:val="en"/>
        </w:rPr>
      </w:pPr>
    </w:p>
    <w:p w14:paraId="4BFE8D54" w14:textId="77777777" w:rsidR="00750CA5" w:rsidRDefault="00750CA5" w:rsidP="00750CA5">
      <w:pPr>
        <w:adjustRightInd w:val="0"/>
        <w:snapToGrid w:val="0"/>
        <w:rPr>
          <w:rFonts w:ascii="Calibri" w:eastAsia="ＭＳ Ｐゴシック" w:hAnsi="Calibri" w:cs="Calibri"/>
          <w:sz w:val="22"/>
          <w:lang w:val="en"/>
        </w:rPr>
      </w:pPr>
    </w:p>
    <w:p w14:paraId="09F41ACF" w14:textId="77777777" w:rsidR="00750CA5" w:rsidRPr="00BF0462" w:rsidRDefault="00750CA5" w:rsidP="00750CA5">
      <w:pPr>
        <w:adjustRightInd w:val="0"/>
        <w:snapToGrid w:val="0"/>
        <w:rPr>
          <w:rFonts w:ascii="Calibri" w:eastAsia="ＭＳ Ｐゴシック" w:hAnsi="Calibri" w:cs="Calibri"/>
          <w:sz w:val="22"/>
          <w:lang w:val="en"/>
        </w:rPr>
      </w:pPr>
    </w:p>
    <w:p w14:paraId="53A52CF8" w14:textId="660CF04E" w:rsidR="00E344D9" w:rsidRPr="00BF0462" w:rsidRDefault="00E344D9" w:rsidP="00750CA5">
      <w:pPr>
        <w:adjustRightInd w:val="0"/>
        <w:snapToGrid w:val="0"/>
        <w:rPr>
          <w:rFonts w:ascii="Calibri" w:eastAsia="ＭＳ Ｐゴシック" w:hAnsi="Calibri" w:cs="Calibri"/>
          <w:b/>
          <w:kern w:val="0"/>
          <w:sz w:val="22"/>
          <w:lang w:val="en"/>
        </w:rPr>
      </w:pPr>
      <w:r w:rsidRPr="00BF0462">
        <w:rPr>
          <w:rFonts w:ascii="Calibri" w:eastAsia="ＭＳ Ｐゴシック" w:hAnsi="Calibri" w:cs="Calibri"/>
          <w:b/>
          <w:kern w:val="0"/>
          <w:sz w:val="22"/>
          <w:lang w:val="en"/>
        </w:rPr>
        <w:t>4.</w:t>
      </w:r>
      <w:r w:rsidRPr="00BF0462">
        <w:rPr>
          <w:rFonts w:ascii="Calibri" w:eastAsia="ＭＳ Ｐゴシック" w:hAnsi="Calibri" w:cs="Calibri"/>
          <w:b/>
          <w:kern w:val="0"/>
          <w:sz w:val="22"/>
          <w:lang w:val="en"/>
        </w:rPr>
        <w:tab/>
        <w:t>OTHER BUSINESS</w:t>
      </w:r>
    </w:p>
    <w:p w14:paraId="555EFBAE" w14:textId="77777777" w:rsidR="00517A1B" w:rsidRPr="00BF0462" w:rsidRDefault="00517A1B" w:rsidP="00750CA5">
      <w:pPr>
        <w:adjustRightInd w:val="0"/>
        <w:snapToGrid w:val="0"/>
        <w:rPr>
          <w:rFonts w:ascii="Calibri" w:eastAsia="ＭＳ Ｐゴシック" w:hAnsi="Calibri" w:cs="Calibri"/>
          <w:b/>
          <w:kern w:val="0"/>
          <w:sz w:val="22"/>
          <w:lang w:val="en"/>
        </w:rPr>
      </w:pPr>
    </w:p>
    <w:p w14:paraId="3BFB533B" w14:textId="70C07DC6" w:rsidR="00E344D9" w:rsidRPr="00BF0462" w:rsidRDefault="00517A1B"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WWF welcomed the good progress made on the CDS and emphasized the need to introduce the CDS as soon as possible given the expanding distribution of PBF, noting that the system does not need to be perfect from the start and can be improved stepwise. WWF recommended holding additional Small Working Group meetings if needed to ensure completion by 2026.</w:t>
      </w:r>
    </w:p>
    <w:p w14:paraId="43DE6A71" w14:textId="77777777" w:rsidR="007D2518" w:rsidRPr="00BF0462" w:rsidRDefault="007D2518" w:rsidP="00750CA5">
      <w:pPr>
        <w:adjustRightInd w:val="0"/>
        <w:snapToGrid w:val="0"/>
        <w:ind w:left="731"/>
        <w:rPr>
          <w:rFonts w:ascii="Calibri" w:eastAsia="ＭＳ Ｐゴシック" w:hAnsi="Calibri" w:cs="Calibri"/>
          <w:kern w:val="0"/>
          <w:sz w:val="22"/>
          <w:lang w:val="en"/>
        </w:rPr>
      </w:pPr>
    </w:p>
    <w:p w14:paraId="2F6D606A" w14:textId="2A26C3FB" w:rsidR="00517A1B" w:rsidRPr="00BF0462" w:rsidRDefault="009F0D73"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 xml:space="preserve">The Chair noted that the Small Working Group will work </w:t>
      </w:r>
      <w:proofErr w:type="spellStart"/>
      <w:r w:rsidRPr="00BF0462">
        <w:rPr>
          <w:rFonts w:ascii="Calibri" w:eastAsia="ＭＳ Ｐゴシック" w:hAnsi="Calibri" w:cs="Calibri"/>
          <w:kern w:val="0"/>
          <w:sz w:val="22"/>
          <w:lang w:val="en"/>
        </w:rPr>
        <w:t>intersessionally</w:t>
      </w:r>
      <w:proofErr w:type="spellEnd"/>
      <w:r w:rsidRPr="00BF0462">
        <w:rPr>
          <w:rFonts w:ascii="Calibri" w:eastAsia="ＭＳ Ｐゴシック" w:hAnsi="Calibri" w:cs="Calibri"/>
          <w:kern w:val="0"/>
          <w:sz w:val="22"/>
          <w:lang w:val="en"/>
        </w:rPr>
        <w:t>, possibly through email exchange, and that the success of producing a completed draft CMM depends on the Small Working Group's efforts.</w:t>
      </w:r>
    </w:p>
    <w:p w14:paraId="73D34729" w14:textId="77777777" w:rsidR="007D2518" w:rsidRPr="00BF0462" w:rsidRDefault="007D2518" w:rsidP="00750CA5">
      <w:pPr>
        <w:adjustRightInd w:val="0"/>
        <w:snapToGrid w:val="0"/>
        <w:rPr>
          <w:rFonts w:ascii="Calibri" w:eastAsia="ＭＳ Ｐゴシック" w:hAnsi="Calibri" w:cs="Calibri"/>
          <w:kern w:val="0"/>
          <w:sz w:val="22"/>
          <w:lang w:val="en"/>
        </w:rPr>
      </w:pPr>
    </w:p>
    <w:p w14:paraId="33B4D2A7" w14:textId="1379525A" w:rsidR="00E344D9" w:rsidRPr="00BF0462" w:rsidRDefault="00E344D9" w:rsidP="00750CA5">
      <w:pPr>
        <w:adjustRightInd w:val="0"/>
        <w:snapToGrid w:val="0"/>
        <w:rPr>
          <w:rFonts w:ascii="Calibri" w:eastAsia="ＭＳ Ｐゴシック" w:hAnsi="Calibri" w:cs="Calibri"/>
          <w:sz w:val="22"/>
          <w:lang w:val="en"/>
        </w:rPr>
      </w:pPr>
      <w:r w:rsidRPr="00BF0462">
        <w:rPr>
          <w:rFonts w:ascii="Calibri" w:eastAsia="ＭＳ Ｐゴシック" w:hAnsi="Calibri" w:cs="Calibri"/>
          <w:b/>
          <w:sz w:val="22"/>
          <w:lang w:val="en"/>
        </w:rPr>
        <w:t>5.</w:t>
      </w:r>
      <w:r w:rsidRPr="00BF0462">
        <w:rPr>
          <w:rFonts w:ascii="Calibri" w:eastAsia="ＭＳ Ｐゴシック" w:hAnsi="Calibri" w:cs="Calibri"/>
          <w:b/>
          <w:sz w:val="22"/>
          <w:lang w:val="en"/>
        </w:rPr>
        <w:tab/>
      </w:r>
      <w:r w:rsidR="00A63673" w:rsidRPr="00BF0462">
        <w:rPr>
          <w:rFonts w:ascii="Calibri" w:eastAsia="ＭＳ Ｐゴシック" w:hAnsi="Calibri" w:cs="Calibri"/>
          <w:b/>
          <w:sz w:val="22"/>
          <w:lang w:val="en"/>
        </w:rPr>
        <w:t xml:space="preserve">CHAIR’S SUMMARY AND </w:t>
      </w:r>
      <w:r w:rsidRPr="00BF0462">
        <w:rPr>
          <w:rFonts w:ascii="Calibri" w:eastAsia="ＭＳ Ｐゴシック" w:hAnsi="Calibri" w:cs="Calibri"/>
          <w:b/>
          <w:sz w:val="22"/>
          <w:lang w:val="en"/>
        </w:rPr>
        <w:t>REPORT TO THE J</w:t>
      </w:r>
      <w:r w:rsidR="007D69CC" w:rsidRPr="00BF0462">
        <w:rPr>
          <w:rFonts w:ascii="Calibri" w:eastAsia="ＭＳ Ｐゴシック" w:hAnsi="Calibri" w:cs="Calibri"/>
          <w:b/>
          <w:sz w:val="22"/>
          <w:lang w:val="en"/>
        </w:rPr>
        <w:t>WG</w:t>
      </w:r>
    </w:p>
    <w:p w14:paraId="3B0230CD" w14:textId="77777777" w:rsidR="00E344D9" w:rsidRPr="00BF0462" w:rsidRDefault="00E344D9" w:rsidP="00750CA5">
      <w:pPr>
        <w:adjustRightInd w:val="0"/>
        <w:snapToGrid w:val="0"/>
        <w:rPr>
          <w:rFonts w:ascii="Calibri" w:eastAsia="ＭＳ Ｐゴシック" w:hAnsi="Calibri" w:cs="Calibri"/>
          <w:sz w:val="22"/>
          <w:lang w:val="en"/>
        </w:rPr>
      </w:pPr>
    </w:p>
    <w:p w14:paraId="3402A5C3" w14:textId="7CEA3ADB" w:rsidR="00E344D9" w:rsidRPr="00BF0462" w:rsidRDefault="00E344D9" w:rsidP="00750CA5">
      <w:pPr>
        <w:numPr>
          <w:ilvl w:val="0"/>
          <w:numId w:val="20"/>
        </w:numPr>
        <w:adjustRightInd w:val="0"/>
        <w:snapToGrid w:val="0"/>
        <w:ind w:left="0" w:hanging="11"/>
        <w:rPr>
          <w:rFonts w:ascii="Calibri" w:eastAsia="ＭＳ Ｐゴシック" w:hAnsi="Calibri" w:cs="Calibri"/>
          <w:kern w:val="0"/>
          <w:sz w:val="22"/>
          <w:lang w:val="en"/>
        </w:rPr>
      </w:pPr>
      <w:r w:rsidRPr="00BF0462">
        <w:rPr>
          <w:rFonts w:ascii="Calibri" w:eastAsia="ＭＳ Ｐゴシック" w:hAnsi="Calibri" w:cs="Calibri"/>
          <w:kern w:val="0"/>
          <w:sz w:val="22"/>
          <w:lang w:val="en"/>
        </w:rPr>
        <w:t>The Chair will provide his summary of the CDS technical meeting to the JWG</w:t>
      </w:r>
      <w:r w:rsidR="00BE0522" w:rsidRPr="00BF0462">
        <w:rPr>
          <w:rFonts w:ascii="Calibri" w:eastAsia="ＭＳ Ｐゴシック" w:hAnsi="Calibri" w:cs="Calibri"/>
          <w:kern w:val="0"/>
          <w:sz w:val="22"/>
          <w:lang w:val="en"/>
        </w:rPr>
        <w:t xml:space="preserve"> as usual</w:t>
      </w:r>
      <w:r w:rsidRPr="00BF0462">
        <w:rPr>
          <w:rFonts w:ascii="Calibri" w:eastAsia="ＭＳ Ｐゴシック" w:hAnsi="Calibri" w:cs="Calibri"/>
          <w:kern w:val="0"/>
          <w:sz w:val="22"/>
          <w:lang w:val="en"/>
        </w:rPr>
        <w:t>.</w:t>
      </w:r>
    </w:p>
    <w:p w14:paraId="5F3C2E62" w14:textId="77777777" w:rsidR="00BF0462" w:rsidRPr="00BF0462" w:rsidRDefault="00BF0462" w:rsidP="00750CA5">
      <w:pPr>
        <w:adjustRightInd w:val="0"/>
        <w:snapToGrid w:val="0"/>
        <w:rPr>
          <w:rFonts w:ascii="Calibri" w:eastAsia="ＭＳ Ｐゴシック" w:hAnsi="Calibri" w:cs="Calibri"/>
          <w:kern w:val="0"/>
          <w:sz w:val="22"/>
          <w:lang w:val="en"/>
        </w:rPr>
      </w:pPr>
    </w:p>
    <w:p w14:paraId="11799A6A" w14:textId="77777777" w:rsidR="00BF0462" w:rsidRPr="00BF0462" w:rsidRDefault="00BF0462" w:rsidP="00750CA5">
      <w:pPr>
        <w:adjustRightInd w:val="0"/>
        <w:snapToGrid w:val="0"/>
        <w:rPr>
          <w:rFonts w:ascii="Calibri" w:eastAsia="ＭＳ Ｐゴシック" w:hAnsi="Calibri" w:cs="Calibri"/>
          <w:kern w:val="0"/>
          <w:sz w:val="22"/>
          <w:lang w:val="en"/>
        </w:rPr>
      </w:pPr>
    </w:p>
    <w:p w14:paraId="19544F69" w14:textId="52772385" w:rsidR="00BF0462" w:rsidRPr="00BF0462" w:rsidRDefault="00BF0462" w:rsidP="00750CA5">
      <w:pPr>
        <w:widowControl/>
        <w:adjustRightInd w:val="0"/>
        <w:snapToGrid w:val="0"/>
        <w:jc w:val="left"/>
        <w:rPr>
          <w:rFonts w:ascii="Calibri" w:eastAsia="ＭＳ Ｐゴシック" w:hAnsi="Calibri" w:cs="Calibri"/>
          <w:kern w:val="0"/>
          <w:sz w:val="22"/>
          <w:lang w:val="en"/>
        </w:rPr>
      </w:pPr>
      <w:r w:rsidRPr="00BF0462">
        <w:rPr>
          <w:rFonts w:ascii="Calibri" w:eastAsia="ＭＳ Ｐゴシック" w:hAnsi="Calibri" w:cs="Calibri"/>
          <w:kern w:val="0"/>
          <w:sz w:val="22"/>
          <w:lang w:val="en"/>
        </w:rPr>
        <w:br w:type="page"/>
      </w:r>
    </w:p>
    <w:p w14:paraId="3F9A8962" w14:textId="6807B1AC" w:rsidR="00BF0462" w:rsidRPr="00BF0462" w:rsidRDefault="00BF0462" w:rsidP="00750CA5">
      <w:pPr>
        <w:adjustRightInd w:val="0"/>
        <w:snapToGrid w:val="0"/>
        <w:jc w:val="right"/>
        <w:rPr>
          <w:rFonts w:ascii="Calibri" w:eastAsia="ＭＳ Ｐゴシック" w:hAnsi="Calibri" w:cs="Calibri"/>
          <w:b/>
          <w:bCs/>
          <w:kern w:val="0"/>
          <w:sz w:val="22"/>
          <w:lang w:val="en"/>
        </w:rPr>
      </w:pPr>
      <w:r w:rsidRPr="00BF0462">
        <w:rPr>
          <w:rFonts w:ascii="Calibri" w:eastAsia="ＭＳ Ｐゴシック" w:hAnsi="Calibri" w:cs="Calibri"/>
          <w:b/>
          <w:bCs/>
          <w:kern w:val="0"/>
          <w:sz w:val="22"/>
          <w:lang w:val="en"/>
        </w:rPr>
        <w:lastRenderedPageBreak/>
        <w:t>Appendix 1</w:t>
      </w:r>
    </w:p>
    <w:p w14:paraId="2CB3569E" w14:textId="77777777" w:rsidR="00BF0462" w:rsidRPr="00BF0462" w:rsidRDefault="00BF0462" w:rsidP="00750CA5">
      <w:pPr>
        <w:adjustRightInd w:val="0"/>
        <w:snapToGrid w:val="0"/>
        <w:jc w:val="center"/>
        <w:rPr>
          <w:rFonts w:ascii="Calibri" w:eastAsia="Times New Roman" w:hAnsi="Calibri" w:cs="Calibri"/>
          <w:b/>
          <w:sz w:val="22"/>
          <w:lang w:val="en-NZ"/>
        </w:rPr>
      </w:pPr>
    </w:p>
    <w:p w14:paraId="770EA397" w14:textId="77777777" w:rsidR="00BF0462" w:rsidRPr="00BF0462" w:rsidRDefault="00BF0462" w:rsidP="00750CA5">
      <w:pPr>
        <w:adjustRightInd w:val="0"/>
        <w:snapToGrid w:val="0"/>
        <w:jc w:val="center"/>
        <w:rPr>
          <w:rFonts w:ascii="Calibri" w:eastAsia="Times New Roman" w:hAnsi="Calibri" w:cs="Calibri"/>
          <w:b/>
          <w:sz w:val="22"/>
          <w:lang w:val="en-NZ"/>
        </w:rPr>
      </w:pPr>
      <w:r w:rsidRPr="00BF0462">
        <w:rPr>
          <w:rFonts w:ascii="Calibri" w:eastAsia="Times New Roman" w:hAnsi="Calibri" w:cs="Calibri"/>
          <w:b/>
          <w:sz w:val="22"/>
          <w:lang w:val="en-NZ"/>
        </w:rPr>
        <w:t>JOINT IATTC AND WCPFC-NC WORKING GROUP</w:t>
      </w:r>
    </w:p>
    <w:p w14:paraId="07A6E0E7" w14:textId="34E84153" w:rsidR="00BF0462" w:rsidRPr="00BF0462" w:rsidRDefault="00BF0462" w:rsidP="00750CA5">
      <w:pPr>
        <w:adjustRightInd w:val="0"/>
        <w:snapToGrid w:val="0"/>
        <w:jc w:val="center"/>
        <w:rPr>
          <w:rFonts w:ascii="Calibri" w:hAnsi="Calibri" w:cs="Calibri"/>
          <w:b/>
          <w:sz w:val="22"/>
          <w:lang w:val="en-NZ" w:eastAsia="ko-KR"/>
        </w:rPr>
      </w:pPr>
      <w:r w:rsidRPr="00BF0462">
        <w:rPr>
          <w:rFonts w:ascii="Calibri" w:hAnsi="Calibri" w:cs="Calibri"/>
          <w:b/>
          <w:sz w:val="22"/>
          <w:lang w:val="en-NZ" w:eastAsia="ko-KR"/>
        </w:rPr>
        <w:t>SIXTH CATCH DOCUMENTATION SCHEME TECHNICAL MEETING</w:t>
      </w:r>
    </w:p>
    <w:p w14:paraId="280EB9F0" w14:textId="33266BC0" w:rsidR="00BF0462" w:rsidRPr="00BF0462" w:rsidRDefault="00BF0462" w:rsidP="00750CA5">
      <w:pPr>
        <w:adjustRightInd w:val="0"/>
        <w:snapToGrid w:val="0"/>
        <w:jc w:val="center"/>
        <w:rPr>
          <w:rFonts w:ascii="Calibri" w:hAnsi="Calibri" w:cs="Calibri"/>
          <w:b/>
          <w:sz w:val="22"/>
          <w:lang w:val="en-NZ" w:eastAsia="ko-KR"/>
        </w:rPr>
      </w:pPr>
      <w:r w:rsidRPr="00BF0462">
        <w:rPr>
          <w:rFonts w:ascii="Calibri" w:hAnsi="Calibri" w:cs="Calibri"/>
          <w:b/>
          <w:sz w:val="22"/>
          <w:lang w:val="en-NZ" w:eastAsia="ko-KR"/>
        </w:rPr>
        <w:t>(CDS-06)</w:t>
      </w:r>
    </w:p>
    <w:p w14:paraId="57FFF29E" w14:textId="77777777" w:rsidR="00BF0462" w:rsidRPr="00BF0462" w:rsidRDefault="00BF0462" w:rsidP="00750CA5">
      <w:pPr>
        <w:adjustRightInd w:val="0"/>
        <w:snapToGrid w:val="0"/>
        <w:jc w:val="center"/>
        <w:rPr>
          <w:rFonts w:ascii="Calibri" w:eastAsia="Times New Roman" w:hAnsi="Calibri" w:cs="Calibri"/>
          <w:b/>
          <w:sz w:val="22"/>
          <w:lang w:val="en-NZ"/>
        </w:rPr>
      </w:pPr>
    </w:p>
    <w:p w14:paraId="5B0EACD8" w14:textId="77777777" w:rsidR="00BF0462" w:rsidRPr="00BF0462" w:rsidRDefault="00BF0462" w:rsidP="00750CA5">
      <w:pPr>
        <w:widowControl/>
        <w:autoSpaceDE w:val="0"/>
        <w:autoSpaceDN w:val="0"/>
        <w:adjustRightInd w:val="0"/>
        <w:snapToGrid w:val="0"/>
        <w:jc w:val="center"/>
        <w:rPr>
          <w:rFonts w:ascii="Calibri" w:eastAsia="Batang" w:hAnsi="Calibri" w:cs="Calibri"/>
          <w:bCs/>
          <w:color w:val="000000"/>
          <w:kern w:val="0"/>
          <w:sz w:val="22"/>
          <w:lang w:eastAsia="ko-KR"/>
        </w:rPr>
      </w:pPr>
      <w:r w:rsidRPr="00BF0462">
        <w:rPr>
          <w:rFonts w:ascii="Calibri" w:eastAsia="Batang" w:hAnsi="Calibri" w:cs="Calibri"/>
          <w:bCs/>
          <w:color w:val="000000"/>
          <w:kern w:val="0"/>
          <w:sz w:val="22"/>
          <w:lang w:eastAsia="ko-KR"/>
        </w:rPr>
        <w:t>Toyama, Japan (Hybrid)</w:t>
      </w:r>
    </w:p>
    <w:p w14:paraId="5D09C012" w14:textId="77777777" w:rsidR="00BF0462" w:rsidRPr="00BF0462" w:rsidRDefault="00BF0462" w:rsidP="00750CA5">
      <w:pPr>
        <w:widowControl/>
        <w:autoSpaceDE w:val="0"/>
        <w:autoSpaceDN w:val="0"/>
        <w:adjustRightInd w:val="0"/>
        <w:snapToGrid w:val="0"/>
        <w:jc w:val="center"/>
        <w:rPr>
          <w:rFonts w:ascii="Calibri" w:eastAsia="Batang" w:hAnsi="Calibri" w:cs="Calibri"/>
          <w:bCs/>
          <w:color w:val="000000"/>
          <w:kern w:val="0"/>
          <w:sz w:val="22"/>
          <w:lang w:eastAsia="ko-KR"/>
        </w:rPr>
      </w:pPr>
      <w:r w:rsidRPr="00BF0462">
        <w:rPr>
          <w:rFonts w:ascii="Calibri" w:eastAsia="Batang" w:hAnsi="Calibri" w:cs="Calibri"/>
          <w:bCs/>
          <w:color w:val="000000"/>
          <w:kern w:val="0"/>
          <w:sz w:val="22"/>
          <w:lang w:eastAsia="ko-KR"/>
        </w:rPr>
        <w:t>09:00 – 15:00, 9 July 2025</w:t>
      </w:r>
    </w:p>
    <w:p w14:paraId="326C26D9" w14:textId="77777777" w:rsidR="00BF0462" w:rsidRPr="00BF0462" w:rsidRDefault="00BF0462" w:rsidP="00750CA5">
      <w:pPr>
        <w:pStyle w:val="BodyText"/>
        <w:pBdr>
          <w:top w:val="single" w:sz="18" w:space="1" w:color="auto"/>
          <w:bottom w:val="single" w:sz="18" w:space="0" w:color="auto"/>
        </w:pBdr>
        <w:adjustRightInd w:val="0"/>
        <w:snapToGrid w:val="0"/>
        <w:jc w:val="center"/>
        <w:rPr>
          <w:rFonts w:ascii="Calibri" w:eastAsiaTheme="minorEastAsia" w:hAnsi="Calibri" w:cs="Calibri"/>
          <w:b/>
          <w:sz w:val="22"/>
          <w:szCs w:val="22"/>
          <w:lang w:val="en-NZ" w:eastAsia="ko-KR"/>
        </w:rPr>
      </w:pPr>
      <w:r w:rsidRPr="00BF0462">
        <w:rPr>
          <w:rFonts w:ascii="Calibri" w:eastAsia="Malgun Gothic" w:hAnsi="Calibri" w:cs="Calibri"/>
          <w:b/>
          <w:sz w:val="22"/>
          <w:szCs w:val="22"/>
          <w:lang w:val="en-NZ" w:eastAsia="ko-KR"/>
        </w:rPr>
        <w:t>ANNOTATED</w:t>
      </w:r>
      <w:r w:rsidRPr="00BF0462">
        <w:rPr>
          <w:rFonts w:ascii="Calibri" w:hAnsi="Calibri" w:cs="Calibri"/>
          <w:b/>
          <w:sz w:val="22"/>
          <w:szCs w:val="22"/>
          <w:lang w:val="en-NZ"/>
        </w:rPr>
        <w:t xml:space="preserve"> AGENDA</w:t>
      </w:r>
    </w:p>
    <w:p w14:paraId="73B24010" w14:textId="77777777" w:rsidR="00BF0462" w:rsidRPr="00BF0462" w:rsidRDefault="00BF0462" w:rsidP="00750CA5">
      <w:pPr>
        <w:adjustRightInd w:val="0"/>
        <w:snapToGrid w:val="0"/>
        <w:rPr>
          <w:rFonts w:ascii="Calibri" w:eastAsia="ＭＳ Ｐゴシック" w:hAnsi="Calibri" w:cs="Calibri"/>
          <w:kern w:val="0"/>
          <w:sz w:val="22"/>
          <w:lang w:val="en"/>
        </w:rPr>
      </w:pPr>
    </w:p>
    <w:p w14:paraId="7B1AC457" w14:textId="77777777" w:rsidR="00BF0462" w:rsidRPr="00BF0462" w:rsidRDefault="00BF0462" w:rsidP="00750CA5">
      <w:pPr>
        <w:adjustRightInd w:val="0"/>
        <w:snapToGrid w:val="0"/>
        <w:rPr>
          <w:rFonts w:ascii="Calibri" w:eastAsia="ＭＳ Ｐゴシック" w:hAnsi="Calibri" w:cs="Calibri"/>
          <w:b/>
          <w:sz w:val="22"/>
          <w:lang w:val="en-NZ"/>
        </w:rPr>
      </w:pPr>
    </w:p>
    <w:p w14:paraId="4CEB2CA6" w14:textId="77777777" w:rsidR="00BF0462" w:rsidRPr="00BF0462" w:rsidRDefault="00BF0462" w:rsidP="00750CA5">
      <w:pPr>
        <w:pStyle w:val="ListParagraph"/>
        <w:numPr>
          <w:ilvl w:val="0"/>
          <w:numId w:val="36"/>
        </w:numPr>
        <w:adjustRightInd w:val="0"/>
        <w:snapToGrid w:val="0"/>
        <w:spacing w:after="0" w:line="240" w:lineRule="auto"/>
        <w:ind w:left="720"/>
        <w:contextualSpacing w:val="0"/>
        <w:jc w:val="both"/>
        <w:rPr>
          <w:rFonts w:ascii="Calibri" w:eastAsia="ＭＳ Ｐゴシック" w:hAnsi="Calibri" w:cs="Calibri"/>
          <w:b/>
          <w:lang w:val="en"/>
        </w:rPr>
      </w:pPr>
      <w:r w:rsidRPr="00BF0462">
        <w:rPr>
          <w:rFonts w:ascii="Calibri" w:eastAsia="ＭＳ Ｐゴシック" w:hAnsi="Calibri" w:cs="Calibri"/>
          <w:b/>
          <w:lang w:val="en"/>
        </w:rPr>
        <w:t xml:space="preserve">OPENING OF </w:t>
      </w:r>
      <w:r w:rsidRPr="00BF0462">
        <w:rPr>
          <w:rFonts w:ascii="Calibri" w:eastAsia="Malgun Gothic" w:hAnsi="Calibri" w:cs="Calibri"/>
          <w:b/>
          <w:lang w:val="en"/>
        </w:rPr>
        <w:t xml:space="preserve">THE </w:t>
      </w:r>
      <w:r w:rsidRPr="00BF0462">
        <w:rPr>
          <w:rFonts w:ascii="Calibri" w:eastAsia="ＭＳ Ｐゴシック" w:hAnsi="Calibri" w:cs="Calibri"/>
          <w:b/>
          <w:lang w:val="en"/>
        </w:rPr>
        <w:t>MEETING</w:t>
      </w:r>
    </w:p>
    <w:p w14:paraId="751CBDA2" w14:textId="77777777" w:rsidR="00BF0462" w:rsidRPr="00BF0462" w:rsidRDefault="00BF0462" w:rsidP="00750CA5">
      <w:pPr>
        <w:adjustRightInd w:val="0"/>
        <w:snapToGrid w:val="0"/>
        <w:rPr>
          <w:rFonts w:ascii="Calibri" w:eastAsia="ＭＳ Ｐゴシック" w:hAnsi="Calibri" w:cs="Calibri"/>
          <w:b/>
          <w:sz w:val="22"/>
          <w:lang w:val="en"/>
        </w:rPr>
      </w:pPr>
    </w:p>
    <w:p w14:paraId="6AA3EE2E" w14:textId="77777777" w:rsidR="00BF0462" w:rsidRPr="00BF0462" w:rsidRDefault="00BF0462" w:rsidP="00750CA5">
      <w:pPr>
        <w:adjustRightInd w:val="0"/>
        <w:snapToGrid w:val="0"/>
        <w:ind w:left="720"/>
        <w:rPr>
          <w:rFonts w:ascii="Calibri" w:eastAsia="ＭＳ Ｐゴシック" w:hAnsi="Calibri" w:cs="Calibri"/>
          <w:b/>
          <w:sz w:val="22"/>
          <w:lang w:val="en"/>
        </w:rPr>
      </w:pPr>
      <w:r w:rsidRPr="00BF0462">
        <w:rPr>
          <w:rFonts w:ascii="Calibri" w:eastAsia="ＭＳ Ｐゴシック" w:hAnsi="Calibri" w:cs="Calibri"/>
          <w:b/>
          <w:sz w:val="22"/>
          <w:lang w:val="en"/>
        </w:rPr>
        <w:t>1.1</w:t>
      </w:r>
      <w:r w:rsidRPr="00BF0462">
        <w:rPr>
          <w:rFonts w:ascii="Calibri" w:eastAsia="ＭＳ Ｐゴシック" w:hAnsi="Calibri" w:cs="Calibri"/>
          <w:b/>
          <w:sz w:val="22"/>
          <w:lang w:val="en"/>
        </w:rPr>
        <w:tab/>
        <w:t>Welcome</w:t>
      </w:r>
    </w:p>
    <w:p w14:paraId="2DF53E24" w14:textId="77777777" w:rsidR="00BF0462" w:rsidRPr="00BF0462" w:rsidRDefault="00BF0462" w:rsidP="00750CA5">
      <w:pPr>
        <w:adjustRightInd w:val="0"/>
        <w:snapToGrid w:val="0"/>
        <w:ind w:left="1440"/>
        <w:rPr>
          <w:rFonts w:ascii="Calibri" w:eastAsia="ＭＳ Ｐゴシック" w:hAnsi="Calibri" w:cs="Calibri"/>
          <w:sz w:val="22"/>
          <w:lang w:val="en"/>
        </w:rPr>
      </w:pPr>
      <w:r w:rsidRPr="00BF0462">
        <w:rPr>
          <w:rFonts w:ascii="Calibri" w:eastAsia="ＭＳ Ｐゴシック" w:hAnsi="Calibri" w:cs="Calibri"/>
          <w:sz w:val="22"/>
          <w:lang w:val="en"/>
        </w:rPr>
        <w:t>Mr. Shingo Ota, Chair of the CDS Technical Meeting, will open the meeting.</w:t>
      </w:r>
    </w:p>
    <w:p w14:paraId="345DC658" w14:textId="77777777" w:rsidR="00BF0462" w:rsidRPr="00BF0462" w:rsidRDefault="00BF0462" w:rsidP="00750CA5">
      <w:pPr>
        <w:adjustRightInd w:val="0"/>
        <w:snapToGrid w:val="0"/>
        <w:rPr>
          <w:rFonts w:ascii="Calibri" w:eastAsia="ＭＳ Ｐゴシック" w:hAnsi="Calibri" w:cs="Calibri"/>
          <w:b/>
          <w:sz w:val="22"/>
          <w:lang w:val="en"/>
        </w:rPr>
      </w:pPr>
    </w:p>
    <w:p w14:paraId="0C8EDA97" w14:textId="77777777" w:rsidR="00BF0462" w:rsidRPr="00BF0462" w:rsidRDefault="00BF0462" w:rsidP="00750CA5">
      <w:pPr>
        <w:adjustRightInd w:val="0"/>
        <w:snapToGrid w:val="0"/>
        <w:ind w:left="720"/>
        <w:rPr>
          <w:rFonts w:ascii="Calibri" w:eastAsia="ＭＳ Ｐゴシック" w:hAnsi="Calibri" w:cs="Calibri"/>
          <w:b/>
          <w:sz w:val="22"/>
          <w:lang w:val="en"/>
        </w:rPr>
      </w:pPr>
      <w:r w:rsidRPr="00BF0462">
        <w:rPr>
          <w:rFonts w:ascii="Calibri" w:eastAsia="ＭＳ Ｐゴシック" w:hAnsi="Calibri" w:cs="Calibri"/>
          <w:b/>
          <w:sz w:val="22"/>
          <w:lang w:val="en"/>
        </w:rPr>
        <w:t>1.2</w:t>
      </w:r>
      <w:r w:rsidRPr="00BF0462">
        <w:rPr>
          <w:rFonts w:ascii="Calibri" w:eastAsia="ＭＳ Ｐゴシック" w:hAnsi="Calibri" w:cs="Calibri"/>
          <w:b/>
          <w:sz w:val="22"/>
          <w:lang w:val="en"/>
        </w:rPr>
        <w:tab/>
        <w:t xml:space="preserve">Appointment of rapporteur </w:t>
      </w:r>
    </w:p>
    <w:p w14:paraId="5F64844E" w14:textId="77777777" w:rsidR="00BF0462" w:rsidRPr="00BF0462" w:rsidRDefault="00BF0462" w:rsidP="00750CA5">
      <w:pPr>
        <w:adjustRightInd w:val="0"/>
        <w:snapToGrid w:val="0"/>
        <w:ind w:left="1440"/>
        <w:rPr>
          <w:rFonts w:ascii="Calibri" w:eastAsia="ＭＳ Ｐゴシック" w:hAnsi="Calibri" w:cs="Calibri"/>
          <w:sz w:val="22"/>
          <w:lang w:val="en"/>
        </w:rPr>
      </w:pPr>
      <w:r w:rsidRPr="00BF0462">
        <w:rPr>
          <w:rFonts w:ascii="Calibri" w:eastAsia="ＭＳ Ｐゴシック" w:hAnsi="Calibri" w:cs="Calibri"/>
          <w:sz w:val="22"/>
          <w:lang w:val="en"/>
        </w:rPr>
        <w:t>A rapporteur will be appointed.</w:t>
      </w:r>
    </w:p>
    <w:p w14:paraId="2E34A00B" w14:textId="77777777" w:rsidR="00BF0462" w:rsidRPr="00BF0462" w:rsidRDefault="00BF0462" w:rsidP="00750CA5">
      <w:pPr>
        <w:adjustRightInd w:val="0"/>
        <w:snapToGrid w:val="0"/>
        <w:rPr>
          <w:rFonts w:ascii="Calibri" w:eastAsia="ＭＳ Ｐゴシック" w:hAnsi="Calibri" w:cs="Calibri"/>
          <w:sz w:val="22"/>
          <w:lang w:val="en"/>
        </w:rPr>
      </w:pPr>
    </w:p>
    <w:p w14:paraId="33EC9B91" w14:textId="77777777" w:rsidR="00BF0462" w:rsidRPr="00BF0462" w:rsidRDefault="00BF0462" w:rsidP="00750CA5">
      <w:pPr>
        <w:adjustRightInd w:val="0"/>
        <w:snapToGrid w:val="0"/>
        <w:ind w:left="720"/>
        <w:rPr>
          <w:rFonts w:ascii="Calibri" w:eastAsia="ＭＳ Ｐゴシック" w:hAnsi="Calibri" w:cs="Calibri"/>
          <w:b/>
          <w:sz w:val="22"/>
          <w:lang w:val="en"/>
        </w:rPr>
      </w:pPr>
      <w:r w:rsidRPr="00BF0462">
        <w:rPr>
          <w:rFonts w:ascii="Calibri" w:eastAsia="ＭＳ Ｐゴシック" w:hAnsi="Calibri" w:cs="Calibri"/>
          <w:b/>
          <w:sz w:val="22"/>
          <w:lang w:val="en"/>
        </w:rPr>
        <w:t>1.3</w:t>
      </w:r>
      <w:r w:rsidRPr="00BF0462">
        <w:rPr>
          <w:rFonts w:ascii="Calibri" w:eastAsia="ＭＳ Ｐゴシック" w:hAnsi="Calibri" w:cs="Calibri"/>
          <w:b/>
          <w:sz w:val="22"/>
          <w:lang w:val="en"/>
        </w:rPr>
        <w:tab/>
        <w:t>Adoption of the agenda</w:t>
      </w:r>
    </w:p>
    <w:p w14:paraId="1718CDCA" w14:textId="77777777" w:rsidR="00BF0462" w:rsidRPr="00BF0462" w:rsidRDefault="00BF0462" w:rsidP="00750CA5">
      <w:pPr>
        <w:adjustRightInd w:val="0"/>
        <w:snapToGrid w:val="0"/>
        <w:ind w:left="1440"/>
        <w:rPr>
          <w:rFonts w:ascii="Calibri" w:eastAsia="ＭＳ Ｐゴシック" w:hAnsi="Calibri" w:cs="Calibri"/>
          <w:bCs/>
          <w:sz w:val="22"/>
          <w:lang w:val="en"/>
        </w:rPr>
      </w:pPr>
      <w:r w:rsidRPr="00BF0462">
        <w:rPr>
          <w:rFonts w:ascii="Calibri" w:eastAsia="ＭＳ Ｐゴシック" w:hAnsi="Calibri" w:cs="Calibri"/>
          <w:bCs/>
          <w:sz w:val="22"/>
          <w:lang w:val="en"/>
        </w:rPr>
        <w:t>An agenda will be adopted. Any additional issues will be discussed under Other Matters.</w:t>
      </w:r>
    </w:p>
    <w:p w14:paraId="2D9B7622" w14:textId="77777777" w:rsidR="00BF0462" w:rsidRPr="00BF0462" w:rsidRDefault="00BF0462" w:rsidP="00750CA5">
      <w:pPr>
        <w:adjustRightInd w:val="0"/>
        <w:snapToGrid w:val="0"/>
        <w:rPr>
          <w:rFonts w:ascii="Calibri" w:eastAsia="ＭＳ Ｐゴシック" w:hAnsi="Calibri" w:cs="Calibri"/>
          <w:b/>
          <w:sz w:val="22"/>
          <w:lang w:val="en"/>
        </w:rPr>
      </w:pPr>
    </w:p>
    <w:p w14:paraId="400FAF39" w14:textId="77777777" w:rsidR="00BF0462" w:rsidRPr="00BF0462" w:rsidRDefault="00BF0462" w:rsidP="00750CA5">
      <w:pPr>
        <w:adjustRightInd w:val="0"/>
        <w:snapToGrid w:val="0"/>
        <w:ind w:left="720"/>
        <w:rPr>
          <w:rFonts w:ascii="Calibri" w:eastAsia="ＭＳ Ｐゴシック" w:hAnsi="Calibri" w:cs="Calibri"/>
          <w:b/>
          <w:sz w:val="22"/>
          <w:lang w:val="en"/>
        </w:rPr>
      </w:pPr>
      <w:r w:rsidRPr="00BF0462">
        <w:rPr>
          <w:rFonts w:ascii="Calibri" w:eastAsia="ＭＳ Ｐゴシック" w:hAnsi="Calibri" w:cs="Calibri"/>
          <w:b/>
          <w:sz w:val="22"/>
          <w:lang w:val="en"/>
        </w:rPr>
        <w:t>1.4</w:t>
      </w:r>
      <w:r w:rsidRPr="00BF0462">
        <w:rPr>
          <w:rFonts w:ascii="Calibri" w:eastAsia="ＭＳ Ｐゴシック" w:hAnsi="Calibri" w:cs="Calibri"/>
          <w:b/>
          <w:sz w:val="22"/>
          <w:lang w:val="en"/>
        </w:rPr>
        <w:tab/>
        <w:t>Meeting arrangements</w:t>
      </w:r>
    </w:p>
    <w:p w14:paraId="34C1F261" w14:textId="77777777" w:rsidR="00BF0462" w:rsidRPr="00BF0462" w:rsidRDefault="00BF0462" w:rsidP="00750CA5">
      <w:pPr>
        <w:adjustRightInd w:val="0"/>
        <w:snapToGrid w:val="0"/>
        <w:ind w:left="1440"/>
        <w:rPr>
          <w:rFonts w:ascii="Calibri" w:eastAsia="ＭＳ Ｐゴシック" w:hAnsi="Calibri" w:cs="Calibri"/>
          <w:bCs/>
          <w:sz w:val="22"/>
          <w:lang w:val="en"/>
        </w:rPr>
      </w:pPr>
      <w:r w:rsidRPr="00BF0462">
        <w:rPr>
          <w:rFonts w:ascii="Calibri" w:eastAsia="ＭＳ Ｐゴシック" w:hAnsi="Calibri" w:cs="Calibri"/>
          <w:bCs/>
          <w:sz w:val="22"/>
          <w:lang w:val="en"/>
        </w:rPr>
        <w:t>The Chair will explain the meeting arrangements, process, and reporting to the JWG.</w:t>
      </w:r>
    </w:p>
    <w:p w14:paraId="0F7C3075" w14:textId="77777777" w:rsidR="00BF0462" w:rsidRPr="00BF0462" w:rsidRDefault="00BF0462" w:rsidP="00750CA5">
      <w:pPr>
        <w:adjustRightInd w:val="0"/>
        <w:snapToGrid w:val="0"/>
        <w:rPr>
          <w:rFonts w:ascii="Calibri" w:eastAsia="ＭＳ Ｐゴシック" w:hAnsi="Calibri" w:cs="Calibri"/>
          <w:b/>
          <w:sz w:val="22"/>
          <w:lang w:val="en"/>
        </w:rPr>
      </w:pPr>
    </w:p>
    <w:p w14:paraId="2A5BBB57" w14:textId="77777777" w:rsidR="00BF0462" w:rsidRPr="00BF0462" w:rsidRDefault="00BF0462" w:rsidP="00750CA5">
      <w:pPr>
        <w:pStyle w:val="ListParagraph"/>
        <w:numPr>
          <w:ilvl w:val="0"/>
          <w:numId w:val="36"/>
        </w:numPr>
        <w:adjustRightInd w:val="0"/>
        <w:snapToGrid w:val="0"/>
        <w:spacing w:after="0" w:line="240" w:lineRule="auto"/>
        <w:ind w:left="720"/>
        <w:contextualSpacing w:val="0"/>
        <w:jc w:val="both"/>
        <w:rPr>
          <w:rFonts w:ascii="Calibri" w:eastAsia="ＭＳ Ｐゴシック" w:hAnsi="Calibri" w:cs="Calibri"/>
          <w:b/>
          <w:lang w:val="en"/>
        </w:rPr>
      </w:pPr>
      <w:r w:rsidRPr="00BF0462">
        <w:rPr>
          <w:rFonts w:ascii="Calibri" w:eastAsia="ＭＳ Ｐゴシック" w:hAnsi="Calibri" w:cs="Calibri"/>
          <w:b/>
          <w:lang w:val="en"/>
        </w:rPr>
        <w:t>DEVELOPMENT OF A CATCH DOCUMENTATION SCHEME FOR PACIFIC BLUEFIN TUNA</w:t>
      </w:r>
    </w:p>
    <w:p w14:paraId="1C2ED359" w14:textId="77777777" w:rsidR="00BF0462" w:rsidRPr="00BF0462" w:rsidRDefault="00BF0462" w:rsidP="00750CA5">
      <w:pPr>
        <w:adjustRightInd w:val="0"/>
        <w:snapToGrid w:val="0"/>
        <w:rPr>
          <w:rFonts w:ascii="Calibri" w:eastAsia="ＭＳ Ｐゴシック" w:hAnsi="Calibri" w:cs="Calibri"/>
          <w:b/>
          <w:sz w:val="22"/>
          <w:lang w:val="en"/>
        </w:rPr>
      </w:pPr>
    </w:p>
    <w:p w14:paraId="4B6EAF89" w14:textId="77777777" w:rsidR="00BF0462" w:rsidRPr="00BF0462" w:rsidRDefault="00BF0462" w:rsidP="00750CA5">
      <w:pPr>
        <w:adjustRightInd w:val="0"/>
        <w:snapToGrid w:val="0"/>
        <w:ind w:left="720"/>
        <w:rPr>
          <w:rFonts w:ascii="Calibri" w:eastAsia="ＭＳ Ｐゴシック" w:hAnsi="Calibri" w:cs="Calibri"/>
          <w:b/>
          <w:sz w:val="22"/>
          <w:lang w:val="en"/>
        </w:rPr>
      </w:pPr>
      <w:r w:rsidRPr="00BF0462">
        <w:rPr>
          <w:rFonts w:ascii="Calibri" w:eastAsia="ＭＳ Ｐゴシック" w:hAnsi="Calibri" w:cs="Calibri"/>
          <w:b/>
          <w:sz w:val="22"/>
          <w:lang w:val="en"/>
        </w:rPr>
        <w:t>2.1</w:t>
      </w:r>
      <w:r w:rsidRPr="00BF0462">
        <w:rPr>
          <w:rFonts w:ascii="Calibri" w:eastAsia="ＭＳ Ｐゴシック" w:hAnsi="Calibri" w:cs="Calibri"/>
          <w:b/>
          <w:sz w:val="22"/>
          <w:lang w:val="en"/>
        </w:rPr>
        <w:tab/>
        <w:t>Recap of the 5</w:t>
      </w:r>
      <w:r w:rsidRPr="00BF0462">
        <w:rPr>
          <w:rFonts w:ascii="Calibri" w:eastAsia="ＭＳ Ｐゴシック" w:hAnsi="Calibri" w:cs="Calibri"/>
          <w:b/>
          <w:sz w:val="22"/>
          <w:vertAlign w:val="superscript"/>
          <w:lang w:val="en"/>
        </w:rPr>
        <w:t>th</w:t>
      </w:r>
      <w:r w:rsidRPr="00BF0462">
        <w:rPr>
          <w:rFonts w:ascii="Calibri" w:eastAsia="ＭＳ Ｐゴシック" w:hAnsi="Calibri" w:cs="Calibri"/>
          <w:b/>
          <w:sz w:val="22"/>
          <w:lang w:val="en"/>
        </w:rPr>
        <w:t xml:space="preserve"> CDS Technical Meeting and intersessional activities</w:t>
      </w:r>
    </w:p>
    <w:p w14:paraId="7050E911" w14:textId="77777777" w:rsidR="00BF0462" w:rsidRPr="00BF0462" w:rsidRDefault="00BF0462" w:rsidP="00750CA5">
      <w:pPr>
        <w:adjustRightInd w:val="0"/>
        <w:snapToGrid w:val="0"/>
        <w:ind w:left="1440"/>
        <w:rPr>
          <w:rFonts w:ascii="Calibri" w:eastAsia="ＭＳ Ｐゴシック" w:hAnsi="Calibri" w:cs="Calibri"/>
          <w:sz w:val="22"/>
          <w:lang w:val="en"/>
        </w:rPr>
      </w:pPr>
      <w:r w:rsidRPr="00BF0462">
        <w:rPr>
          <w:rFonts w:ascii="Calibri" w:eastAsia="ＭＳ Ｐゴシック" w:hAnsi="Calibri" w:cs="Calibri"/>
          <w:sz w:val="22"/>
          <w:lang w:val="en"/>
        </w:rPr>
        <w:t>The Chair will briefly review the results of the 5</w:t>
      </w:r>
      <w:r w:rsidRPr="00BF0462">
        <w:rPr>
          <w:rFonts w:ascii="Calibri" w:eastAsia="ＭＳ Ｐゴシック" w:hAnsi="Calibri" w:cs="Calibri"/>
          <w:sz w:val="22"/>
          <w:vertAlign w:val="superscript"/>
          <w:lang w:val="en"/>
        </w:rPr>
        <w:t>th</w:t>
      </w:r>
      <w:r w:rsidRPr="00BF0462">
        <w:rPr>
          <w:rFonts w:ascii="Calibri" w:eastAsia="ＭＳ Ｐゴシック" w:hAnsi="Calibri" w:cs="Calibri"/>
          <w:sz w:val="22"/>
          <w:lang w:val="en"/>
        </w:rPr>
        <w:t xml:space="preserve"> CDS Technical Meeting and intersessional work.</w:t>
      </w:r>
    </w:p>
    <w:p w14:paraId="6B0A2A42" w14:textId="77777777" w:rsidR="00BF0462" w:rsidRPr="00BF0462" w:rsidRDefault="00BF0462" w:rsidP="00750CA5">
      <w:pPr>
        <w:pStyle w:val="ListParagraph"/>
        <w:widowControl w:val="0"/>
        <w:adjustRightInd w:val="0"/>
        <w:snapToGrid w:val="0"/>
        <w:spacing w:after="0" w:line="240" w:lineRule="auto"/>
        <w:ind w:left="0"/>
        <w:contextualSpacing w:val="0"/>
        <w:rPr>
          <w:rFonts w:ascii="Calibri" w:eastAsia="ＭＳ Ｐゴシック" w:hAnsi="Calibri" w:cs="Calibri"/>
          <w:kern w:val="2"/>
          <w:lang w:val="en" w:eastAsia="ja-JP"/>
        </w:rPr>
      </w:pPr>
    </w:p>
    <w:p w14:paraId="00041433" w14:textId="77777777" w:rsidR="00BF0462" w:rsidRPr="00BF0462" w:rsidRDefault="00BF0462" w:rsidP="00750CA5">
      <w:pPr>
        <w:adjustRightInd w:val="0"/>
        <w:snapToGrid w:val="0"/>
        <w:ind w:left="720"/>
        <w:rPr>
          <w:rFonts w:ascii="Calibri" w:eastAsia="ＭＳ Ｐゴシック" w:hAnsi="Calibri" w:cs="Calibri"/>
          <w:sz w:val="22"/>
          <w:lang w:val="en"/>
        </w:rPr>
      </w:pPr>
      <w:r w:rsidRPr="00BF0462">
        <w:rPr>
          <w:rFonts w:ascii="Calibri" w:eastAsia="ＭＳ Ｐゴシック" w:hAnsi="Calibri" w:cs="Calibri"/>
          <w:b/>
          <w:bCs/>
          <w:sz w:val="22"/>
          <w:lang w:val="en"/>
        </w:rPr>
        <w:t>2.2</w:t>
      </w:r>
      <w:r w:rsidRPr="00BF0462">
        <w:rPr>
          <w:rFonts w:ascii="Calibri" w:eastAsia="ＭＳ Ｐゴシック" w:hAnsi="Calibri" w:cs="Calibri"/>
          <w:b/>
          <w:bCs/>
          <w:sz w:val="22"/>
          <w:lang w:val="en"/>
        </w:rPr>
        <w:tab/>
        <w:t xml:space="preserve">Framework and governance of </w:t>
      </w:r>
      <w:proofErr w:type="spellStart"/>
      <w:r w:rsidRPr="00BF0462">
        <w:rPr>
          <w:rFonts w:ascii="Calibri" w:eastAsia="ＭＳ Ｐゴシック" w:hAnsi="Calibri" w:cs="Calibri"/>
          <w:b/>
          <w:bCs/>
          <w:sz w:val="22"/>
          <w:lang w:val="en"/>
        </w:rPr>
        <w:t>ePBCD</w:t>
      </w:r>
      <w:proofErr w:type="spellEnd"/>
    </w:p>
    <w:p w14:paraId="3787A37F" w14:textId="77777777" w:rsidR="00BF0462" w:rsidRPr="00BF0462" w:rsidRDefault="00BF0462" w:rsidP="00750CA5">
      <w:pPr>
        <w:adjustRightInd w:val="0"/>
        <w:snapToGrid w:val="0"/>
        <w:ind w:left="1440"/>
        <w:rPr>
          <w:rFonts w:ascii="Calibri" w:eastAsia="ＭＳ Ｐゴシック" w:hAnsi="Calibri" w:cs="Calibri"/>
          <w:sz w:val="22"/>
          <w:lang w:val="en"/>
        </w:rPr>
      </w:pPr>
      <w:r w:rsidRPr="00BF0462">
        <w:rPr>
          <w:rFonts w:ascii="Calibri" w:eastAsia="ＭＳ Ｐゴシック" w:hAnsi="Calibri" w:cs="Calibri"/>
          <w:sz w:val="22"/>
          <w:lang w:val="en"/>
        </w:rPr>
        <w:t xml:space="preserve">The meeting participants will continue discussing </w:t>
      </w:r>
      <w:r w:rsidRPr="00BF0462">
        <w:rPr>
          <w:rFonts w:ascii="Calibri" w:hAnsi="Calibri" w:cs="Calibri"/>
          <w:bCs/>
          <w:sz w:val="22"/>
        </w:rPr>
        <w:t>options for budgetary and administrative consideration, including</w:t>
      </w:r>
      <w:r w:rsidRPr="00BF0462">
        <w:rPr>
          <w:rFonts w:ascii="Calibri" w:hAnsi="Calibri" w:cs="Calibri"/>
          <w:b/>
          <w:sz w:val="22"/>
        </w:rPr>
        <w:t xml:space="preserve"> </w:t>
      </w:r>
      <w:r w:rsidRPr="00BF0462">
        <w:rPr>
          <w:rFonts w:ascii="Calibri" w:eastAsia="ＭＳ Ｐゴシック" w:hAnsi="Calibri" w:cs="Calibri"/>
          <w:sz w:val="22"/>
          <w:lang w:val="en"/>
        </w:rPr>
        <w:t>system architecture and the roles and responsibilities of the IATTC and WCPFC secretariats</w:t>
      </w:r>
      <w:r w:rsidRPr="00BF0462">
        <w:rPr>
          <w:rFonts w:ascii="Calibri" w:hAnsi="Calibri" w:cs="Calibri"/>
          <w:b/>
          <w:sz w:val="22"/>
        </w:rPr>
        <w:t>.</w:t>
      </w:r>
    </w:p>
    <w:p w14:paraId="6998171A" w14:textId="77777777" w:rsidR="00BF0462" w:rsidRPr="00BF0462" w:rsidRDefault="00BF0462" w:rsidP="00750CA5">
      <w:pPr>
        <w:adjustRightInd w:val="0"/>
        <w:snapToGrid w:val="0"/>
        <w:rPr>
          <w:rFonts w:ascii="Calibri" w:eastAsia="ＭＳ Ｐゴシック" w:hAnsi="Calibri" w:cs="Calibri"/>
          <w:b/>
          <w:sz w:val="22"/>
          <w:lang w:val="en"/>
        </w:rPr>
      </w:pPr>
    </w:p>
    <w:p w14:paraId="0ABB3197" w14:textId="77777777" w:rsidR="00BF0462" w:rsidRPr="00BF0462" w:rsidRDefault="00BF0462" w:rsidP="00750CA5">
      <w:pPr>
        <w:adjustRightInd w:val="0"/>
        <w:snapToGrid w:val="0"/>
        <w:ind w:left="720"/>
        <w:rPr>
          <w:rFonts w:ascii="Calibri" w:eastAsia="ＭＳ Ｐゴシック" w:hAnsi="Calibri" w:cs="Calibri"/>
          <w:b/>
          <w:sz w:val="22"/>
          <w:lang w:val="en"/>
        </w:rPr>
      </w:pPr>
      <w:r w:rsidRPr="00BF0462">
        <w:rPr>
          <w:rFonts w:ascii="Calibri" w:eastAsia="ＭＳ Ｐゴシック" w:hAnsi="Calibri" w:cs="Calibri"/>
          <w:b/>
          <w:sz w:val="22"/>
          <w:lang w:val="en"/>
        </w:rPr>
        <w:t>2.3</w:t>
      </w:r>
      <w:r w:rsidRPr="00BF0462">
        <w:rPr>
          <w:rFonts w:ascii="Calibri" w:eastAsia="ＭＳ Ｐゴシック" w:hAnsi="Calibri" w:cs="Calibri"/>
          <w:b/>
          <w:sz w:val="22"/>
          <w:lang w:val="en"/>
        </w:rPr>
        <w:tab/>
        <w:t>Review of the revised draft CMM</w:t>
      </w:r>
    </w:p>
    <w:p w14:paraId="4A6A2BF9" w14:textId="77777777" w:rsidR="00BF0462" w:rsidRPr="00BF0462" w:rsidRDefault="00BF0462" w:rsidP="00750CA5">
      <w:pPr>
        <w:adjustRightInd w:val="0"/>
        <w:snapToGrid w:val="0"/>
        <w:ind w:left="1440"/>
        <w:rPr>
          <w:rFonts w:ascii="Calibri" w:eastAsia="ＭＳ Ｐゴシック" w:hAnsi="Calibri" w:cs="Calibri"/>
          <w:sz w:val="22"/>
          <w:lang w:val="en"/>
        </w:rPr>
      </w:pPr>
      <w:r w:rsidRPr="00BF0462">
        <w:rPr>
          <w:rFonts w:ascii="Calibri" w:eastAsia="ＭＳ Ｐゴシック" w:hAnsi="Calibri" w:cs="Calibri"/>
          <w:sz w:val="22"/>
          <w:lang w:val="en"/>
        </w:rPr>
        <w:t>The meeting participants will continue to discuss elements to be included in the CMM submitted by the small working group.</w:t>
      </w:r>
    </w:p>
    <w:p w14:paraId="6625B92F" w14:textId="77777777" w:rsidR="00BF0462" w:rsidRPr="00BF0462" w:rsidRDefault="00BF0462" w:rsidP="00750CA5">
      <w:pPr>
        <w:pStyle w:val="ListParagraph"/>
        <w:widowControl w:val="0"/>
        <w:adjustRightInd w:val="0"/>
        <w:snapToGrid w:val="0"/>
        <w:spacing w:after="0" w:line="240" w:lineRule="auto"/>
        <w:ind w:left="0" w:firstLineChars="50" w:firstLine="110"/>
        <w:contextualSpacing w:val="0"/>
        <w:rPr>
          <w:rFonts w:ascii="Calibri" w:eastAsia="ＭＳ Ｐゴシック" w:hAnsi="Calibri" w:cs="Calibri"/>
          <w:kern w:val="2"/>
          <w:lang w:val="en" w:eastAsia="ja-JP"/>
        </w:rPr>
      </w:pPr>
    </w:p>
    <w:p w14:paraId="503E3616" w14:textId="77777777" w:rsidR="00BF0462" w:rsidRPr="00BF0462" w:rsidRDefault="00BF0462" w:rsidP="00750CA5">
      <w:pPr>
        <w:pStyle w:val="ListParagraph"/>
        <w:numPr>
          <w:ilvl w:val="0"/>
          <w:numId w:val="36"/>
        </w:numPr>
        <w:adjustRightInd w:val="0"/>
        <w:snapToGrid w:val="0"/>
        <w:spacing w:after="0" w:line="240" w:lineRule="auto"/>
        <w:ind w:left="720"/>
        <w:contextualSpacing w:val="0"/>
        <w:jc w:val="both"/>
        <w:rPr>
          <w:rFonts w:ascii="Calibri" w:eastAsia="ＭＳ Ｐゴシック" w:hAnsi="Calibri" w:cs="Calibri"/>
          <w:b/>
          <w:kern w:val="2"/>
          <w:lang w:val="en" w:eastAsia="ja-JP"/>
        </w:rPr>
      </w:pPr>
      <w:r w:rsidRPr="00BF0462">
        <w:rPr>
          <w:rFonts w:ascii="Calibri" w:eastAsia="ＭＳ Ｐゴシック" w:hAnsi="Calibri" w:cs="Calibri"/>
          <w:b/>
          <w:kern w:val="2"/>
          <w:lang w:val="en" w:eastAsia="ja-JP"/>
        </w:rPr>
        <w:t>NEXT MEETING</w:t>
      </w:r>
    </w:p>
    <w:p w14:paraId="7DADC70D" w14:textId="77777777" w:rsidR="00BF0462" w:rsidRPr="00BF0462" w:rsidRDefault="00BF0462" w:rsidP="00750CA5">
      <w:pPr>
        <w:adjustRightInd w:val="0"/>
        <w:snapToGrid w:val="0"/>
        <w:ind w:left="720"/>
        <w:rPr>
          <w:rFonts w:ascii="Calibri" w:eastAsia="ＭＳ Ｐゴシック" w:hAnsi="Calibri" w:cs="Calibri"/>
          <w:sz w:val="22"/>
          <w:lang w:val="en"/>
        </w:rPr>
      </w:pPr>
      <w:r w:rsidRPr="00BF0462">
        <w:rPr>
          <w:rFonts w:ascii="Calibri" w:eastAsia="ＭＳ Ｐゴシック" w:hAnsi="Calibri" w:cs="Calibri"/>
          <w:sz w:val="22"/>
          <w:lang w:val="en"/>
        </w:rPr>
        <w:t>The participants will discuss the venue and timing of the next meeting.</w:t>
      </w:r>
    </w:p>
    <w:p w14:paraId="0EBA2E7E" w14:textId="77777777" w:rsidR="00BF0462" w:rsidRPr="00BF0462" w:rsidRDefault="00BF0462" w:rsidP="00750CA5">
      <w:pPr>
        <w:pStyle w:val="ListParagraph"/>
        <w:widowControl w:val="0"/>
        <w:adjustRightInd w:val="0"/>
        <w:snapToGrid w:val="0"/>
        <w:spacing w:after="0" w:line="240" w:lineRule="auto"/>
        <w:ind w:left="0"/>
        <w:contextualSpacing w:val="0"/>
        <w:rPr>
          <w:rFonts w:ascii="Calibri" w:eastAsia="ＭＳ Ｐゴシック" w:hAnsi="Calibri" w:cs="Calibri"/>
          <w:b/>
          <w:kern w:val="2"/>
          <w:lang w:val="en" w:eastAsia="ja-JP"/>
        </w:rPr>
      </w:pPr>
    </w:p>
    <w:p w14:paraId="1796597D" w14:textId="77777777" w:rsidR="00BF0462" w:rsidRPr="00BF0462" w:rsidRDefault="00BF0462" w:rsidP="00750CA5">
      <w:pPr>
        <w:pStyle w:val="ListParagraph"/>
        <w:numPr>
          <w:ilvl w:val="0"/>
          <w:numId w:val="36"/>
        </w:numPr>
        <w:adjustRightInd w:val="0"/>
        <w:snapToGrid w:val="0"/>
        <w:spacing w:after="0" w:line="240" w:lineRule="auto"/>
        <w:ind w:left="720"/>
        <w:contextualSpacing w:val="0"/>
        <w:jc w:val="both"/>
        <w:rPr>
          <w:rFonts w:ascii="Calibri" w:eastAsia="ＭＳ Ｐゴシック" w:hAnsi="Calibri" w:cs="Calibri"/>
          <w:b/>
          <w:kern w:val="2"/>
          <w:lang w:val="en" w:eastAsia="ja-JP"/>
        </w:rPr>
      </w:pPr>
      <w:r w:rsidRPr="00BF0462">
        <w:rPr>
          <w:rFonts w:ascii="Calibri" w:eastAsia="ＭＳ Ｐゴシック" w:hAnsi="Calibri" w:cs="Calibri"/>
          <w:b/>
          <w:kern w:val="2"/>
          <w:lang w:val="en" w:eastAsia="ja-JP"/>
        </w:rPr>
        <w:t>OTHER BUSINESS</w:t>
      </w:r>
    </w:p>
    <w:p w14:paraId="7DF3CF59" w14:textId="77777777" w:rsidR="00BF0462" w:rsidRPr="00BF0462" w:rsidRDefault="00BF0462" w:rsidP="00750CA5">
      <w:pPr>
        <w:pStyle w:val="ListParagraph"/>
        <w:widowControl w:val="0"/>
        <w:adjustRightInd w:val="0"/>
        <w:snapToGrid w:val="0"/>
        <w:spacing w:after="0" w:line="240" w:lineRule="auto"/>
        <w:contextualSpacing w:val="0"/>
        <w:rPr>
          <w:rFonts w:ascii="Calibri" w:eastAsia="ＭＳ Ｐゴシック" w:hAnsi="Calibri" w:cs="Calibri"/>
          <w:kern w:val="2"/>
          <w:lang w:val="en" w:eastAsia="ja-JP"/>
        </w:rPr>
      </w:pPr>
      <w:r w:rsidRPr="00BF0462">
        <w:rPr>
          <w:rFonts w:ascii="Calibri" w:eastAsia="ＭＳ Ｐゴシック" w:hAnsi="Calibri" w:cs="Calibri"/>
          <w:kern w:val="2"/>
          <w:lang w:val="en" w:eastAsia="ja-JP"/>
        </w:rPr>
        <w:t>Any other matters raised under Agenda Item 1.3 will be discussed here.</w:t>
      </w:r>
    </w:p>
    <w:p w14:paraId="0D66795A" w14:textId="77777777" w:rsidR="00BF0462" w:rsidRPr="00BF0462" w:rsidRDefault="00BF0462" w:rsidP="00750CA5">
      <w:pPr>
        <w:pStyle w:val="ListParagraph"/>
        <w:widowControl w:val="0"/>
        <w:adjustRightInd w:val="0"/>
        <w:snapToGrid w:val="0"/>
        <w:spacing w:after="0" w:line="240" w:lineRule="auto"/>
        <w:contextualSpacing w:val="0"/>
        <w:rPr>
          <w:rFonts w:ascii="Calibri" w:eastAsia="ＭＳ Ｐゴシック" w:hAnsi="Calibri" w:cs="Calibri"/>
          <w:kern w:val="2"/>
          <w:lang w:val="en" w:eastAsia="ja-JP"/>
        </w:rPr>
      </w:pPr>
    </w:p>
    <w:p w14:paraId="2F4A3A74" w14:textId="77777777" w:rsidR="00BF0462" w:rsidRPr="00BF0462" w:rsidRDefault="00BF0462" w:rsidP="00750CA5">
      <w:pPr>
        <w:pStyle w:val="ListParagraph"/>
        <w:numPr>
          <w:ilvl w:val="0"/>
          <w:numId w:val="36"/>
        </w:numPr>
        <w:adjustRightInd w:val="0"/>
        <w:snapToGrid w:val="0"/>
        <w:spacing w:after="0" w:line="240" w:lineRule="auto"/>
        <w:ind w:left="720"/>
        <w:contextualSpacing w:val="0"/>
        <w:jc w:val="both"/>
        <w:rPr>
          <w:rFonts w:ascii="Calibri" w:eastAsia="ＭＳ Ｐゴシック" w:hAnsi="Calibri" w:cs="Calibri"/>
          <w:lang w:val="en"/>
        </w:rPr>
      </w:pPr>
      <w:r w:rsidRPr="00BF0462">
        <w:rPr>
          <w:rFonts w:ascii="Calibri" w:eastAsia="ＭＳ Ｐゴシック" w:hAnsi="Calibri" w:cs="Calibri"/>
          <w:b/>
          <w:lang w:val="en"/>
        </w:rPr>
        <w:t>CHAIR’S SUMMARY AND REPORT TO THE JWG</w:t>
      </w:r>
    </w:p>
    <w:p w14:paraId="4DB135ED" w14:textId="77777777" w:rsidR="00BF0462" w:rsidRPr="00BF0462" w:rsidRDefault="00BF0462" w:rsidP="00750CA5">
      <w:pPr>
        <w:pStyle w:val="ListParagraph"/>
        <w:widowControl w:val="0"/>
        <w:adjustRightInd w:val="0"/>
        <w:snapToGrid w:val="0"/>
        <w:spacing w:after="0" w:line="240" w:lineRule="auto"/>
        <w:contextualSpacing w:val="0"/>
        <w:rPr>
          <w:rFonts w:ascii="Calibri" w:eastAsia="ＭＳ Ｐゴシック" w:hAnsi="Calibri" w:cs="Calibri"/>
          <w:kern w:val="2"/>
          <w:lang w:val="en" w:eastAsia="ja-JP"/>
        </w:rPr>
      </w:pPr>
      <w:r w:rsidRPr="00BF0462">
        <w:rPr>
          <w:rFonts w:ascii="Calibri" w:eastAsia="ＭＳ Ｐゴシック" w:hAnsi="Calibri" w:cs="Calibri"/>
          <w:kern w:val="2"/>
          <w:lang w:val="en" w:eastAsia="ja-JP"/>
        </w:rPr>
        <w:lastRenderedPageBreak/>
        <w:t>The Chair will summarize the results of the CDS Technical Meeting to be reported to the Joint IATTC-WCPFC NC Working Group.</w:t>
      </w:r>
    </w:p>
    <w:p w14:paraId="226EB15F" w14:textId="77777777" w:rsidR="00BF0462" w:rsidRPr="00BF0462" w:rsidRDefault="00BF0462" w:rsidP="00750CA5">
      <w:pPr>
        <w:adjustRightInd w:val="0"/>
        <w:snapToGrid w:val="0"/>
        <w:jc w:val="left"/>
        <w:rPr>
          <w:rFonts w:ascii="Calibri" w:eastAsia="ＭＳ Ｐゴシック" w:hAnsi="Calibri" w:cs="Calibri"/>
          <w:sz w:val="22"/>
          <w:lang w:val="en"/>
        </w:rPr>
      </w:pPr>
    </w:p>
    <w:p w14:paraId="0B974F0C" w14:textId="77777777" w:rsidR="00BF0462" w:rsidRPr="00BF0462" w:rsidRDefault="00BF0462" w:rsidP="00750CA5">
      <w:pPr>
        <w:pStyle w:val="ListParagraph"/>
        <w:numPr>
          <w:ilvl w:val="0"/>
          <w:numId w:val="36"/>
        </w:numPr>
        <w:adjustRightInd w:val="0"/>
        <w:snapToGrid w:val="0"/>
        <w:spacing w:after="0" w:line="240" w:lineRule="auto"/>
        <w:ind w:left="720"/>
        <w:contextualSpacing w:val="0"/>
        <w:jc w:val="both"/>
        <w:rPr>
          <w:rFonts w:ascii="Calibri" w:eastAsia="ＭＳ Ｐゴシック" w:hAnsi="Calibri" w:cs="Calibri"/>
          <w:lang w:val="en"/>
        </w:rPr>
      </w:pPr>
      <w:r w:rsidRPr="00BF0462">
        <w:rPr>
          <w:rFonts w:ascii="Calibri" w:eastAsia="Malgun Gothic" w:hAnsi="Calibri" w:cs="Calibri"/>
          <w:b/>
          <w:lang w:val="en"/>
        </w:rPr>
        <w:t>CLOSE OF THE MEETING</w:t>
      </w:r>
    </w:p>
    <w:p w14:paraId="46C0486A" w14:textId="77777777" w:rsidR="00BF0462" w:rsidRPr="00BF0462" w:rsidRDefault="00BF0462" w:rsidP="00750CA5">
      <w:pPr>
        <w:adjustRightInd w:val="0"/>
        <w:snapToGrid w:val="0"/>
        <w:jc w:val="left"/>
        <w:rPr>
          <w:rFonts w:ascii="Calibri" w:eastAsia="ＭＳ Ｐゴシック" w:hAnsi="Calibri" w:cs="Calibri"/>
          <w:sz w:val="22"/>
          <w:lang w:val="en"/>
        </w:rPr>
      </w:pPr>
    </w:p>
    <w:p w14:paraId="26D06121" w14:textId="0B7C44BA" w:rsidR="00BF0462" w:rsidRPr="00BF0462" w:rsidRDefault="00BF0462" w:rsidP="00750CA5">
      <w:pPr>
        <w:widowControl/>
        <w:adjustRightInd w:val="0"/>
        <w:snapToGrid w:val="0"/>
        <w:jc w:val="left"/>
        <w:rPr>
          <w:rFonts w:ascii="Calibri" w:eastAsia="ＭＳ Ｐゴシック" w:hAnsi="Calibri" w:cs="Calibri"/>
          <w:kern w:val="0"/>
          <w:sz w:val="22"/>
          <w:lang w:val="en"/>
        </w:rPr>
      </w:pPr>
      <w:r w:rsidRPr="00BF0462">
        <w:rPr>
          <w:rFonts w:ascii="Calibri" w:eastAsia="ＭＳ Ｐゴシック" w:hAnsi="Calibri" w:cs="Calibri"/>
          <w:kern w:val="0"/>
          <w:sz w:val="22"/>
          <w:lang w:val="en"/>
        </w:rPr>
        <w:br w:type="page"/>
      </w:r>
    </w:p>
    <w:p w14:paraId="39654579" w14:textId="55020293" w:rsidR="00BF0462" w:rsidRPr="00BF0462" w:rsidRDefault="00BF0462" w:rsidP="00750CA5">
      <w:pPr>
        <w:adjustRightInd w:val="0"/>
        <w:snapToGrid w:val="0"/>
        <w:jc w:val="right"/>
        <w:rPr>
          <w:rFonts w:ascii="Calibri" w:eastAsia="ＭＳ Ｐゴシック" w:hAnsi="Calibri" w:cs="Calibri"/>
          <w:b/>
          <w:bCs/>
          <w:kern w:val="0"/>
          <w:sz w:val="22"/>
          <w:lang w:val="en"/>
        </w:rPr>
      </w:pPr>
      <w:r w:rsidRPr="00BF0462">
        <w:rPr>
          <w:rFonts w:ascii="Calibri" w:eastAsia="ＭＳ Ｐゴシック" w:hAnsi="Calibri" w:cs="Calibri"/>
          <w:b/>
          <w:bCs/>
          <w:kern w:val="0"/>
          <w:sz w:val="22"/>
          <w:lang w:val="en"/>
        </w:rPr>
        <w:lastRenderedPageBreak/>
        <w:t>Appendix 2</w:t>
      </w:r>
    </w:p>
    <w:p w14:paraId="673D9693" w14:textId="77777777" w:rsidR="00BF0462" w:rsidRPr="00BF0462" w:rsidRDefault="00BF0462" w:rsidP="00750CA5">
      <w:pPr>
        <w:adjustRightInd w:val="0"/>
        <w:snapToGrid w:val="0"/>
        <w:rPr>
          <w:rFonts w:ascii="Calibri" w:eastAsia="ＭＳ Ｐゴシック" w:hAnsi="Calibri" w:cs="Calibri"/>
          <w:kern w:val="0"/>
          <w:sz w:val="22"/>
          <w:lang w:val="en"/>
        </w:rPr>
      </w:pPr>
    </w:p>
    <w:p w14:paraId="6D2DF230" w14:textId="77777777" w:rsidR="00BF0462" w:rsidRPr="00BF0462" w:rsidRDefault="00BF0462" w:rsidP="00750CA5">
      <w:pPr>
        <w:widowControl/>
        <w:adjustRightInd w:val="0"/>
        <w:snapToGrid w:val="0"/>
        <w:ind w:left="1440" w:hanging="1440"/>
        <w:jc w:val="center"/>
        <w:rPr>
          <w:rFonts w:ascii="Calibri" w:eastAsia="Times New Roman" w:hAnsi="Calibri" w:cs="Calibri"/>
          <w:b/>
          <w:kern w:val="0"/>
          <w:sz w:val="22"/>
          <w:lang w:val="en-NZ" w:eastAsia="en-US"/>
        </w:rPr>
      </w:pPr>
      <w:r w:rsidRPr="00BF0462">
        <w:rPr>
          <w:rFonts w:ascii="Calibri" w:eastAsia="Times New Roman" w:hAnsi="Calibri" w:cs="Calibri"/>
          <w:b/>
          <w:kern w:val="0"/>
          <w:sz w:val="22"/>
          <w:lang w:val="en-NZ" w:eastAsia="en-US"/>
        </w:rPr>
        <w:t>JOINT IATTC AND WCPFC-NC WORKING GROUP</w:t>
      </w:r>
    </w:p>
    <w:p w14:paraId="16B0FF9F" w14:textId="77777777" w:rsidR="00BF0462" w:rsidRPr="00BF0462" w:rsidRDefault="00BF0462" w:rsidP="00750CA5">
      <w:pPr>
        <w:widowControl/>
        <w:adjustRightInd w:val="0"/>
        <w:snapToGrid w:val="0"/>
        <w:ind w:left="1440" w:hanging="1440"/>
        <w:jc w:val="center"/>
        <w:rPr>
          <w:rFonts w:ascii="Calibri" w:eastAsia="Malgun Gothic" w:hAnsi="Calibri" w:cs="Calibri"/>
          <w:b/>
          <w:kern w:val="0"/>
          <w:sz w:val="22"/>
          <w:lang w:val="en-NZ" w:eastAsia="ko-KR"/>
        </w:rPr>
      </w:pPr>
      <w:r w:rsidRPr="00BF0462">
        <w:rPr>
          <w:rFonts w:ascii="Calibri" w:eastAsia="Malgun Gothic" w:hAnsi="Calibri" w:cs="Calibri"/>
          <w:b/>
          <w:kern w:val="0"/>
          <w:sz w:val="22"/>
          <w:lang w:val="en-NZ" w:eastAsia="ko-KR"/>
        </w:rPr>
        <w:t>SIXTH CATCH DOCUMENTATION SCHEME TECHNICAL MEETING</w:t>
      </w:r>
    </w:p>
    <w:p w14:paraId="1F4B24B2" w14:textId="77777777" w:rsidR="00BF0462" w:rsidRPr="00BF0462" w:rsidRDefault="00BF0462" w:rsidP="00750CA5">
      <w:pPr>
        <w:widowControl/>
        <w:adjustRightInd w:val="0"/>
        <w:snapToGrid w:val="0"/>
        <w:ind w:left="1440" w:hanging="1440"/>
        <w:jc w:val="center"/>
        <w:rPr>
          <w:rFonts w:ascii="Calibri" w:eastAsia="Malgun Gothic" w:hAnsi="Calibri" w:cs="Calibri"/>
          <w:b/>
          <w:kern w:val="0"/>
          <w:sz w:val="22"/>
          <w:lang w:val="en-NZ" w:eastAsia="ko-KR"/>
        </w:rPr>
      </w:pPr>
      <w:r w:rsidRPr="00BF0462">
        <w:rPr>
          <w:rFonts w:ascii="Calibri" w:eastAsia="Malgun Gothic" w:hAnsi="Calibri" w:cs="Calibri"/>
          <w:b/>
          <w:kern w:val="0"/>
          <w:sz w:val="22"/>
          <w:lang w:val="en-NZ" w:eastAsia="ko-KR"/>
        </w:rPr>
        <w:t>(CDS-06)</w:t>
      </w:r>
    </w:p>
    <w:p w14:paraId="20CB8168" w14:textId="77777777" w:rsidR="00BF0462" w:rsidRPr="00BF0462" w:rsidRDefault="00BF0462" w:rsidP="00750CA5">
      <w:pPr>
        <w:widowControl/>
        <w:adjustRightInd w:val="0"/>
        <w:snapToGrid w:val="0"/>
        <w:ind w:left="1440" w:hanging="1440"/>
        <w:jc w:val="center"/>
        <w:rPr>
          <w:rFonts w:ascii="Calibri" w:eastAsia="Times New Roman" w:hAnsi="Calibri" w:cs="Calibri"/>
          <w:b/>
          <w:kern w:val="0"/>
          <w:sz w:val="22"/>
          <w:lang w:val="en-NZ" w:eastAsia="en-US"/>
        </w:rPr>
      </w:pPr>
    </w:p>
    <w:p w14:paraId="73244DF1" w14:textId="77777777" w:rsidR="00BF0462" w:rsidRPr="00BF0462" w:rsidRDefault="00BF0462" w:rsidP="00750CA5">
      <w:pPr>
        <w:widowControl/>
        <w:autoSpaceDE w:val="0"/>
        <w:autoSpaceDN w:val="0"/>
        <w:adjustRightInd w:val="0"/>
        <w:snapToGrid w:val="0"/>
        <w:jc w:val="center"/>
        <w:rPr>
          <w:rFonts w:ascii="Calibri" w:eastAsia="Batang" w:hAnsi="Calibri" w:cs="Calibri"/>
          <w:bCs/>
          <w:color w:val="000000"/>
          <w:kern w:val="0"/>
          <w:sz w:val="22"/>
          <w:lang w:eastAsia="ko-KR"/>
        </w:rPr>
      </w:pPr>
      <w:r w:rsidRPr="00BF0462">
        <w:rPr>
          <w:rFonts w:ascii="Calibri" w:eastAsia="Batang" w:hAnsi="Calibri" w:cs="Calibri"/>
          <w:bCs/>
          <w:color w:val="000000"/>
          <w:kern w:val="0"/>
          <w:sz w:val="22"/>
          <w:lang w:eastAsia="ko-KR"/>
        </w:rPr>
        <w:t>Toyama, Japan (Hybrid)</w:t>
      </w:r>
    </w:p>
    <w:p w14:paraId="52CF072B" w14:textId="77777777" w:rsidR="00BF0462" w:rsidRPr="00BF0462" w:rsidRDefault="00BF0462" w:rsidP="00750CA5">
      <w:pPr>
        <w:widowControl/>
        <w:autoSpaceDE w:val="0"/>
        <w:autoSpaceDN w:val="0"/>
        <w:adjustRightInd w:val="0"/>
        <w:snapToGrid w:val="0"/>
        <w:jc w:val="center"/>
        <w:rPr>
          <w:rFonts w:ascii="Calibri" w:eastAsia="Batang" w:hAnsi="Calibri" w:cs="Calibri"/>
          <w:bCs/>
          <w:color w:val="000000"/>
          <w:kern w:val="0"/>
          <w:sz w:val="22"/>
          <w:lang w:eastAsia="ko-KR"/>
        </w:rPr>
      </w:pPr>
      <w:r w:rsidRPr="00BF0462">
        <w:rPr>
          <w:rFonts w:ascii="Calibri" w:eastAsia="Batang" w:hAnsi="Calibri" w:cs="Calibri"/>
          <w:bCs/>
          <w:color w:val="000000"/>
          <w:kern w:val="0"/>
          <w:sz w:val="22"/>
          <w:lang w:eastAsia="ko-KR"/>
        </w:rPr>
        <w:t>09:00 – 15:00, 9 July 2025</w:t>
      </w:r>
    </w:p>
    <w:p w14:paraId="1E521432" w14:textId="77777777" w:rsidR="00BF0462" w:rsidRPr="00BF0462" w:rsidRDefault="00BF0462" w:rsidP="00750CA5">
      <w:pPr>
        <w:widowControl/>
        <w:pBdr>
          <w:top w:val="single" w:sz="18" w:space="1" w:color="auto"/>
          <w:bottom w:val="single" w:sz="18" w:space="0" w:color="auto"/>
        </w:pBdr>
        <w:adjustRightInd w:val="0"/>
        <w:snapToGrid w:val="0"/>
        <w:ind w:left="1440" w:hanging="1440"/>
        <w:jc w:val="center"/>
        <w:rPr>
          <w:rFonts w:ascii="Calibri" w:eastAsia="Malgun Gothic" w:hAnsi="Calibri" w:cs="Calibri"/>
          <w:b/>
          <w:kern w:val="0"/>
          <w:sz w:val="22"/>
          <w:lang w:val="en-NZ" w:eastAsia="ko-KR" w:bidi="th-TH"/>
        </w:rPr>
      </w:pPr>
      <w:r w:rsidRPr="00BF0462">
        <w:rPr>
          <w:rFonts w:ascii="Calibri" w:eastAsia="Malgun Gothic" w:hAnsi="Calibri" w:cs="Calibri"/>
          <w:b/>
          <w:kern w:val="0"/>
          <w:sz w:val="22"/>
          <w:lang w:val="en-NZ" w:eastAsia="ko-KR" w:bidi="th-TH"/>
        </w:rPr>
        <w:t xml:space="preserve">Working Draft CMM Resolution for Pacific Bluefin Tuna CDS </w:t>
      </w:r>
    </w:p>
    <w:p w14:paraId="4DDD8466" w14:textId="77777777" w:rsidR="00BF0462" w:rsidRPr="00BF0462" w:rsidRDefault="00BF0462" w:rsidP="00750CA5">
      <w:pPr>
        <w:widowControl/>
        <w:adjustRightInd w:val="0"/>
        <w:snapToGrid w:val="0"/>
        <w:ind w:left="1440" w:hanging="1440"/>
        <w:jc w:val="right"/>
        <w:rPr>
          <w:rFonts w:ascii="Calibri" w:eastAsia="Malgun Gothic" w:hAnsi="Calibri" w:cs="Calibri"/>
          <w:b/>
          <w:kern w:val="0"/>
          <w:sz w:val="22"/>
          <w:lang w:eastAsia="ko-KR"/>
        </w:rPr>
      </w:pPr>
      <w:r w:rsidRPr="00BF0462">
        <w:rPr>
          <w:rFonts w:ascii="Calibri" w:eastAsia="Batang" w:hAnsi="Calibri" w:cs="Calibri"/>
          <w:b/>
          <w:kern w:val="0"/>
          <w:sz w:val="22"/>
          <w:lang w:val="en-NZ" w:eastAsia="en-US"/>
        </w:rPr>
        <w:t>IATTC</w:t>
      </w:r>
      <w:r w:rsidRPr="00BF0462">
        <w:rPr>
          <w:rFonts w:ascii="Calibri" w:eastAsia="ＭＳ 明朝" w:hAnsi="Calibri" w:cs="Calibri"/>
          <w:b/>
          <w:kern w:val="0"/>
          <w:sz w:val="22"/>
          <w:lang w:val="en-NZ"/>
        </w:rPr>
        <w:t>-</w:t>
      </w:r>
      <w:r w:rsidRPr="00BF0462">
        <w:rPr>
          <w:rFonts w:ascii="Calibri" w:eastAsia="Batang" w:hAnsi="Calibri" w:cs="Calibri"/>
          <w:b/>
          <w:kern w:val="0"/>
          <w:sz w:val="22"/>
          <w:lang w:val="en-NZ" w:eastAsia="en-US"/>
        </w:rPr>
        <w:t>NC</w:t>
      </w:r>
      <w:r w:rsidRPr="00BF0462">
        <w:rPr>
          <w:rFonts w:ascii="Calibri" w:eastAsia="Malgun Gothic" w:hAnsi="Calibri" w:cs="Calibri"/>
          <w:b/>
          <w:kern w:val="0"/>
          <w:sz w:val="22"/>
          <w:lang w:val="en-NZ" w:eastAsia="ko-KR"/>
        </w:rPr>
        <w:t>-CDS06</w:t>
      </w:r>
      <w:r w:rsidRPr="00BF0462">
        <w:rPr>
          <w:rFonts w:ascii="Calibri" w:eastAsia="ＭＳ 明朝" w:hAnsi="Calibri" w:cs="Calibri"/>
          <w:b/>
          <w:kern w:val="0"/>
          <w:sz w:val="22"/>
          <w:lang w:val="en-NZ"/>
        </w:rPr>
        <w:t>-202</w:t>
      </w:r>
      <w:r w:rsidRPr="00BF0462">
        <w:rPr>
          <w:rFonts w:ascii="Calibri" w:eastAsia="Malgun Gothic" w:hAnsi="Calibri" w:cs="Calibri"/>
          <w:b/>
          <w:kern w:val="0"/>
          <w:sz w:val="22"/>
          <w:lang w:val="en-NZ" w:eastAsia="ko-KR"/>
        </w:rPr>
        <w:t>5</w:t>
      </w:r>
      <w:r w:rsidRPr="00BF0462">
        <w:rPr>
          <w:rFonts w:ascii="Calibri" w:eastAsia="ＭＳ 明朝" w:hAnsi="Calibri" w:cs="Calibri"/>
          <w:b/>
          <w:kern w:val="0"/>
          <w:sz w:val="22"/>
          <w:lang w:val="en-NZ"/>
        </w:rPr>
        <w:t>/</w:t>
      </w:r>
      <w:r w:rsidRPr="00BF0462">
        <w:rPr>
          <w:rFonts w:ascii="Calibri" w:eastAsia="Batang" w:hAnsi="Calibri" w:cs="Calibri"/>
          <w:b/>
          <w:kern w:val="0"/>
          <w:sz w:val="22"/>
          <w:lang w:val="en-NZ" w:eastAsia="en-US"/>
        </w:rPr>
        <w:t>0</w:t>
      </w:r>
      <w:r w:rsidRPr="00BF0462">
        <w:rPr>
          <w:rFonts w:ascii="Calibri" w:eastAsia="Malgun Gothic" w:hAnsi="Calibri" w:cs="Calibri"/>
          <w:b/>
          <w:kern w:val="0"/>
          <w:sz w:val="22"/>
          <w:lang w:val="en-NZ" w:eastAsia="ko-KR"/>
        </w:rPr>
        <w:t>2</w:t>
      </w:r>
    </w:p>
    <w:p w14:paraId="462D2CC6" w14:textId="77777777" w:rsidR="00BF0462" w:rsidRPr="00BF0462" w:rsidRDefault="00BF0462" w:rsidP="00750CA5">
      <w:pPr>
        <w:widowControl/>
        <w:adjustRightInd w:val="0"/>
        <w:snapToGrid w:val="0"/>
        <w:ind w:left="1440" w:hanging="1440"/>
        <w:rPr>
          <w:rFonts w:ascii="Calibri" w:eastAsia="Batang" w:hAnsi="Calibri" w:cs="Calibri"/>
          <w:b/>
          <w:kern w:val="0"/>
          <w:sz w:val="22"/>
        </w:rPr>
      </w:pPr>
    </w:p>
    <w:p w14:paraId="362377E3" w14:textId="77777777" w:rsidR="00BF0462" w:rsidRPr="00BF0462" w:rsidRDefault="00BF0462" w:rsidP="00750CA5">
      <w:pPr>
        <w:autoSpaceDE w:val="0"/>
        <w:autoSpaceDN w:val="0"/>
        <w:adjustRightInd w:val="0"/>
        <w:snapToGrid w:val="0"/>
        <w:ind w:left="1440" w:hanging="1440"/>
        <w:jc w:val="center"/>
        <w:rPr>
          <w:rFonts w:ascii="Calibri" w:eastAsia="ＭＳ 明朝" w:hAnsi="Calibri" w:cs="Calibri"/>
          <w:b/>
          <w:kern w:val="0"/>
          <w:sz w:val="22"/>
        </w:rPr>
      </w:pPr>
      <w:r w:rsidRPr="00BF0462">
        <w:rPr>
          <w:rFonts w:ascii="Calibri" w:eastAsia="ＭＳ 明朝" w:hAnsi="Calibri" w:cs="Calibri"/>
          <w:b/>
          <w:kern w:val="0"/>
          <w:sz w:val="22"/>
        </w:rPr>
        <w:t>Small Working Group under the CDS Technical Meeting</w:t>
      </w:r>
    </w:p>
    <w:p w14:paraId="09BB114A" w14:textId="77777777" w:rsidR="00BF0462" w:rsidRPr="00BF0462" w:rsidRDefault="00BF0462" w:rsidP="00750CA5">
      <w:pPr>
        <w:autoSpaceDE w:val="0"/>
        <w:autoSpaceDN w:val="0"/>
        <w:adjustRightInd w:val="0"/>
        <w:snapToGrid w:val="0"/>
        <w:ind w:left="1440" w:hanging="1440"/>
        <w:rPr>
          <w:rFonts w:ascii="Calibri" w:eastAsia="Batang" w:hAnsi="Calibri" w:cs="Calibri"/>
          <w:b/>
          <w:kern w:val="0"/>
          <w:sz w:val="22"/>
          <w:u w:val="single"/>
          <w:lang w:eastAsia="ko-KR"/>
        </w:rPr>
      </w:pPr>
    </w:p>
    <w:p w14:paraId="54FE246D" w14:textId="6B52D6C2" w:rsidR="00BF0462" w:rsidRPr="00BF0462" w:rsidRDefault="00BF0462" w:rsidP="00750CA5">
      <w:pPr>
        <w:widowControl/>
        <w:adjustRightInd w:val="0"/>
        <w:snapToGrid w:val="0"/>
        <w:jc w:val="left"/>
        <w:rPr>
          <w:rFonts w:ascii="Calibri" w:eastAsia="Batang" w:hAnsi="Calibri" w:cs="Calibri"/>
          <w:b/>
          <w:kern w:val="0"/>
          <w:sz w:val="22"/>
          <w:lang w:eastAsia="ko-KR"/>
        </w:rPr>
      </w:pPr>
    </w:p>
    <w:p w14:paraId="34C854F9" w14:textId="77777777" w:rsidR="00BF0462" w:rsidRPr="00BF0462" w:rsidRDefault="00BF0462" w:rsidP="00750CA5">
      <w:pPr>
        <w:autoSpaceDE w:val="0"/>
        <w:autoSpaceDN w:val="0"/>
        <w:adjustRightInd w:val="0"/>
        <w:snapToGrid w:val="0"/>
        <w:ind w:left="1440" w:hanging="1440"/>
        <w:rPr>
          <w:rFonts w:ascii="Calibri" w:eastAsia="ＭＳ 明朝" w:hAnsi="Calibri" w:cs="Calibri"/>
          <w:b/>
          <w:kern w:val="0"/>
          <w:sz w:val="22"/>
        </w:rPr>
      </w:pPr>
      <w:r w:rsidRPr="00BF0462">
        <w:rPr>
          <w:rFonts w:ascii="Calibri" w:eastAsia="Batang" w:hAnsi="Calibri" w:cs="Calibri"/>
          <w:b/>
          <w:kern w:val="0"/>
          <w:sz w:val="22"/>
          <w:lang w:eastAsia="ko-KR"/>
        </w:rPr>
        <w:t>Background</w:t>
      </w:r>
    </w:p>
    <w:p w14:paraId="0470931A" w14:textId="77777777" w:rsidR="00BF0462" w:rsidRPr="00BF0462" w:rsidRDefault="00BF0462" w:rsidP="00750CA5">
      <w:pPr>
        <w:autoSpaceDE w:val="0"/>
        <w:autoSpaceDN w:val="0"/>
        <w:adjustRightInd w:val="0"/>
        <w:snapToGrid w:val="0"/>
        <w:ind w:left="1440" w:hanging="1440"/>
        <w:rPr>
          <w:rFonts w:ascii="Calibri" w:eastAsia="Batang" w:hAnsi="Calibri" w:cs="Calibri"/>
          <w:b/>
          <w:kern w:val="0"/>
          <w:sz w:val="22"/>
          <w:u w:val="single"/>
          <w:lang w:eastAsia="ko-KR"/>
        </w:rPr>
      </w:pPr>
    </w:p>
    <w:p w14:paraId="6DC7FA39" w14:textId="77777777" w:rsidR="00BF0462" w:rsidRPr="00BF0462" w:rsidRDefault="00BF0462" w:rsidP="00750CA5">
      <w:pPr>
        <w:autoSpaceDE w:val="0"/>
        <w:autoSpaceDN w:val="0"/>
        <w:adjustRightInd w:val="0"/>
        <w:snapToGrid w:val="0"/>
        <w:rPr>
          <w:rFonts w:ascii="Calibri" w:eastAsia="ＭＳ 明朝" w:hAnsi="Calibri" w:cs="Calibri"/>
          <w:bCs/>
          <w:kern w:val="0"/>
          <w:sz w:val="22"/>
        </w:rPr>
      </w:pPr>
      <w:r w:rsidRPr="00BF0462">
        <w:rPr>
          <w:rFonts w:ascii="Calibri" w:eastAsia="ＭＳ 明朝" w:hAnsi="Calibri" w:cs="Calibri"/>
          <w:bCs/>
          <w:kern w:val="0"/>
          <w:sz w:val="22"/>
        </w:rPr>
        <w:t>In 2019 and 2020, the virtual working group established under the CDS Technical Meeting discussed a draft CMM/Resolution for Pacific bluefin tuna Catch Documentation Scheme.  The draft CMM/Resolution received many comments and suggestions from the members of the virtual working group.  In June 2022, Japan, as the lead, circulated the 3</w:t>
      </w:r>
      <w:r w:rsidRPr="00BF0462">
        <w:rPr>
          <w:rFonts w:ascii="Calibri" w:eastAsia="ＭＳ 明朝" w:hAnsi="Calibri" w:cs="Calibri"/>
          <w:bCs/>
          <w:kern w:val="0"/>
          <w:sz w:val="22"/>
          <w:vertAlign w:val="superscript"/>
        </w:rPr>
        <w:t>rd</w:t>
      </w:r>
      <w:r w:rsidRPr="00BF0462">
        <w:rPr>
          <w:rFonts w:ascii="Calibri" w:eastAsia="ＭＳ 明朝" w:hAnsi="Calibri" w:cs="Calibri"/>
          <w:bCs/>
          <w:kern w:val="0"/>
          <w:sz w:val="22"/>
        </w:rPr>
        <w:t xml:space="preserve"> draft of the CMM/Resolution among members of virtual working group, with all comments and suggestions tentatively incorporated.  However, since the text became quite busy with those comments and suggestions, including provisions related to traceability and monitoring, controlling and surveillance measures, some of which were considered to be beyond the scope of the CDS, the 3</w:t>
      </w:r>
      <w:r w:rsidRPr="00BF0462">
        <w:rPr>
          <w:rFonts w:ascii="Calibri" w:eastAsia="ＭＳ 明朝" w:hAnsi="Calibri" w:cs="Calibri"/>
          <w:bCs/>
          <w:kern w:val="0"/>
          <w:sz w:val="22"/>
          <w:vertAlign w:val="superscript"/>
        </w:rPr>
        <w:t>rd</w:t>
      </w:r>
      <w:r w:rsidRPr="00BF0462">
        <w:rPr>
          <w:rFonts w:ascii="Calibri" w:eastAsia="ＭＳ 明朝" w:hAnsi="Calibri" w:cs="Calibri"/>
          <w:bCs/>
          <w:kern w:val="0"/>
          <w:sz w:val="22"/>
        </w:rPr>
        <w:t xml:space="preserve"> draft was not directly discussed at the 3</w:t>
      </w:r>
      <w:r w:rsidRPr="00BF0462">
        <w:rPr>
          <w:rFonts w:ascii="Calibri" w:eastAsia="ＭＳ 明朝" w:hAnsi="Calibri" w:cs="Calibri"/>
          <w:bCs/>
          <w:kern w:val="0"/>
          <w:sz w:val="22"/>
          <w:vertAlign w:val="superscript"/>
        </w:rPr>
        <w:t>rd</w:t>
      </w:r>
      <w:r w:rsidRPr="00BF0462">
        <w:rPr>
          <w:rFonts w:ascii="Calibri" w:eastAsia="ＭＳ 明朝" w:hAnsi="Calibri" w:cs="Calibri"/>
          <w:bCs/>
          <w:kern w:val="0"/>
          <w:sz w:val="22"/>
        </w:rPr>
        <w:t xml:space="preserve"> CDS Technical meeting.  </w:t>
      </w:r>
    </w:p>
    <w:p w14:paraId="2BD75C3D" w14:textId="77777777" w:rsidR="00BF0462" w:rsidRPr="00BF0462" w:rsidRDefault="00BF0462" w:rsidP="00750CA5">
      <w:pPr>
        <w:autoSpaceDE w:val="0"/>
        <w:autoSpaceDN w:val="0"/>
        <w:adjustRightInd w:val="0"/>
        <w:snapToGrid w:val="0"/>
        <w:rPr>
          <w:rFonts w:ascii="Calibri" w:eastAsia="ＭＳ 明朝" w:hAnsi="Calibri" w:cs="Calibri"/>
          <w:bCs/>
          <w:kern w:val="0"/>
          <w:sz w:val="22"/>
        </w:rPr>
      </w:pPr>
    </w:p>
    <w:p w14:paraId="7FFA49A0" w14:textId="77777777" w:rsidR="00BF0462" w:rsidRPr="00BF0462" w:rsidRDefault="00BF0462" w:rsidP="00750CA5">
      <w:pPr>
        <w:autoSpaceDE w:val="0"/>
        <w:autoSpaceDN w:val="0"/>
        <w:adjustRightInd w:val="0"/>
        <w:snapToGrid w:val="0"/>
        <w:rPr>
          <w:rFonts w:ascii="Calibri" w:eastAsia="Batang" w:hAnsi="Calibri" w:cs="Calibri"/>
          <w:color w:val="000000"/>
          <w:kern w:val="0"/>
          <w:sz w:val="22"/>
        </w:rPr>
      </w:pPr>
      <w:r w:rsidRPr="00BF0462">
        <w:rPr>
          <w:rFonts w:ascii="Calibri" w:eastAsia="ＭＳ 明朝" w:hAnsi="Calibri" w:cs="Calibri"/>
          <w:bCs/>
          <w:kern w:val="0"/>
          <w:sz w:val="22"/>
        </w:rPr>
        <w:t>The 3</w:t>
      </w:r>
      <w:r w:rsidRPr="00BF0462">
        <w:rPr>
          <w:rFonts w:ascii="Calibri" w:eastAsia="ＭＳ 明朝" w:hAnsi="Calibri" w:cs="Calibri"/>
          <w:bCs/>
          <w:kern w:val="0"/>
          <w:sz w:val="22"/>
          <w:vertAlign w:val="superscript"/>
        </w:rPr>
        <w:t>rd</w:t>
      </w:r>
      <w:r w:rsidRPr="00BF0462">
        <w:rPr>
          <w:rFonts w:ascii="Calibri" w:eastAsia="ＭＳ 明朝" w:hAnsi="Calibri" w:cs="Calibri"/>
          <w:bCs/>
          <w:kern w:val="0"/>
          <w:sz w:val="22"/>
        </w:rPr>
        <w:t xml:space="preserve"> CDS Technical meeting in July, 2022 agreed that “</w:t>
      </w:r>
      <w:r w:rsidRPr="00BF0462">
        <w:rPr>
          <w:rFonts w:ascii="Calibri" w:eastAsia="Batang" w:hAnsi="Calibri" w:cs="Calibri"/>
          <w:color w:val="000000"/>
          <w:kern w:val="0"/>
          <w:sz w:val="22"/>
        </w:rPr>
        <w:t xml:space="preserve">the scope and functions of the draft CMM for the development of CDS would: </w:t>
      </w:r>
      <w:proofErr w:type="spellStart"/>
      <w:r w:rsidRPr="00BF0462">
        <w:rPr>
          <w:rFonts w:ascii="Calibri" w:eastAsia="Batang" w:hAnsi="Calibri" w:cs="Calibri"/>
          <w:color w:val="000000"/>
          <w:kern w:val="0"/>
          <w:sz w:val="22"/>
        </w:rPr>
        <w:t>i</w:t>
      </w:r>
      <w:proofErr w:type="spellEnd"/>
      <w:r w:rsidRPr="00BF0462">
        <w:rPr>
          <w:rFonts w:ascii="Calibri" w:eastAsia="Batang" w:hAnsi="Calibri" w:cs="Calibri"/>
          <w:color w:val="000000"/>
          <w:kern w:val="0"/>
          <w:sz w:val="22"/>
        </w:rPr>
        <w:t>) not include seafood traceability and not go beyond the scope of the bluefin tuna CDSs utilized by the CCSBT and ICCAT, and ii) not include specific monitoring, controlling and surveillance measures.”</w:t>
      </w:r>
    </w:p>
    <w:p w14:paraId="3FE78B8A" w14:textId="77777777" w:rsidR="00BF0462" w:rsidRPr="00BF0462" w:rsidRDefault="00BF0462" w:rsidP="00750CA5">
      <w:pPr>
        <w:autoSpaceDE w:val="0"/>
        <w:autoSpaceDN w:val="0"/>
        <w:adjustRightInd w:val="0"/>
        <w:snapToGrid w:val="0"/>
        <w:rPr>
          <w:rFonts w:ascii="Calibri" w:eastAsia="ＭＳ 明朝" w:hAnsi="Calibri" w:cs="Calibri"/>
          <w:color w:val="000000"/>
          <w:kern w:val="0"/>
          <w:sz w:val="22"/>
        </w:rPr>
      </w:pPr>
    </w:p>
    <w:p w14:paraId="30E11642" w14:textId="77777777" w:rsidR="00BF0462" w:rsidRPr="00BF0462" w:rsidRDefault="00BF0462" w:rsidP="00750CA5">
      <w:pPr>
        <w:autoSpaceDE w:val="0"/>
        <w:autoSpaceDN w:val="0"/>
        <w:adjustRightInd w:val="0"/>
        <w:snapToGrid w:val="0"/>
        <w:rPr>
          <w:rFonts w:ascii="Calibri" w:eastAsia="ＭＳ 明朝" w:hAnsi="Calibri" w:cs="Calibri"/>
          <w:color w:val="000000"/>
          <w:kern w:val="0"/>
          <w:sz w:val="22"/>
        </w:rPr>
      </w:pPr>
      <w:r w:rsidRPr="00BF0462">
        <w:rPr>
          <w:rFonts w:ascii="Calibri" w:eastAsia="ＭＳ 明朝" w:hAnsi="Calibri" w:cs="Calibri"/>
          <w:color w:val="000000"/>
          <w:kern w:val="0"/>
          <w:sz w:val="22"/>
        </w:rPr>
        <w:t>The 4</w:t>
      </w:r>
      <w:r w:rsidRPr="00BF0462">
        <w:rPr>
          <w:rFonts w:ascii="Calibri" w:eastAsia="ＭＳ 明朝" w:hAnsi="Calibri" w:cs="Calibri"/>
          <w:color w:val="000000"/>
          <w:kern w:val="0"/>
          <w:sz w:val="22"/>
          <w:vertAlign w:val="superscript"/>
        </w:rPr>
        <w:t>th</w:t>
      </w:r>
      <w:r w:rsidRPr="00BF0462">
        <w:rPr>
          <w:rFonts w:ascii="Calibri" w:eastAsia="ＭＳ 明朝" w:hAnsi="Calibri" w:cs="Calibri"/>
          <w:color w:val="000000"/>
          <w:kern w:val="0"/>
          <w:sz w:val="22"/>
        </w:rPr>
        <w:t xml:space="preserve"> CDS Technical meeting in July 2023 tentatively agreed to use resources from the CCSBT e-CDS as the platform for the system development of </w:t>
      </w:r>
      <w:proofErr w:type="spellStart"/>
      <w:r w:rsidRPr="00BF0462">
        <w:rPr>
          <w:rFonts w:ascii="Calibri" w:eastAsia="ＭＳ 明朝" w:hAnsi="Calibri" w:cs="Calibri"/>
          <w:color w:val="000000"/>
          <w:kern w:val="0"/>
          <w:sz w:val="22"/>
        </w:rPr>
        <w:t>ePBCD</w:t>
      </w:r>
      <w:proofErr w:type="spellEnd"/>
      <w:r w:rsidRPr="00BF0462">
        <w:rPr>
          <w:rFonts w:ascii="Calibri" w:eastAsia="ＭＳ 明朝" w:hAnsi="Calibri" w:cs="Calibri"/>
          <w:color w:val="000000"/>
          <w:kern w:val="0"/>
          <w:sz w:val="22"/>
        </w:rPr>
        <w:t>.  This choice has some implication to the Draft CMM/Resolution. On the other hand, there were several pending issues that need further discussion, such as demarcation between IATTC and WCPFC.</w:t>
      </w:r>
    </w:p>
    <w:p w14:paraId="461FB5BF" w14:textId="77777777" w:rsidR="00BF0462" w:rsidRPr="00BF0462" w:rsidRDefault="00BF0462" w:rsidP="00750CA5">
      <w:pPr>
        <w:autoSpaceDE w:val="0"/>
        <w:autoSpaceDN w:val="0"/>
        <w:adjustRightInd w:val="0"/>
        <w:snapToGrid w:val="0"/>
        <w:rPr>
          <w:rFonts w:ascii="Calibri" w:eastAsia="ＭＳ 明朝" w:hAnsi="Calibri" w:cs="Calibri"/>
          <w:color w:val="000000"/>
          <w:kern w:val="0"/>
          <w:sz w:val="22"/>
        </w:rPr>
      </w:pPr>
    </w:p>
    <w:p w14:paraId="498C3D13" w14:textId="77777777" w:rsidR="00BF0462" w:rsidRPr="00BF0462" w:rsidRDefault="00BF0462" w:rsidP="00750CA5">
      <w:pPr>
        <w:autoSpaceDE w:val="0"/>
        <w:autoSpaceDN w:val="0"/>
        <w:adjustRightInd w:val="0"/>
        <w:snapToGrid w:val="0"/>
        <w:rPr>
          <w:rFonts w:ascii="Calibri" w:eastAsia="ＭＳ 明朝" w:hAnsi="Calibri" w:cs="Calibri"/>
          <w:color w:val="000000"/>
          <w:kern w:val="0"/>
          <w:sz w:val="22"/>
        </w:rPr>
      </w:pPr>
      <w:r w:rsidRPr="00BF0462">
        <w:rPr>
          <w:rFonts w:ascii="Calibri" w:eastAsia="ＭＳ 明朝" w:hAnsi="Calibri" w:cs="Calibri"/>
          <w:color w:val="000000"/>
          <w:kern w:val="0"/>
          <w:sz w:val="22"/>
        </w:rPr>
        <w:t>In July 2024, the small working group submitted a working draft CMM/Resolution to the 5</w:t>
      </w:r>
      <w:r w:rsidRPr="00BF0462">
        <w:rPr>
          <w:rFonts w:ascii="Calibri" w:eastAsia="ＭＳ 明朝" w:hAnsi="Calibri" w:cs="Calibri"/>
          <w:color w:val="000000"/>
          <w:kern w:val="0"/>
          <w:sz w:val="22"/>
          <w:vertAlign w:val="superscript"/>
        </w:rPr>
        <w:t>th</w:t>
      </w:r>
      <w:r w:rsidRPr="00BF0462">
        <w:rPr>
          <w:rFonts w:ascii="Calibri" w:eastAsia="ＭＳ 明朝" w:hAnsi="Calibri" w:cs="Calibri"/>
          <w:color w:val="000000"/>
          <w:kern w:val="0"/>
          <w:sz w:val="22"/>
        </w:rPr>
        <w:t xml:space="preserve"> CDS Technical meeting.  This draft was developed based on the 3</w:t>
      </w:r>
      <w:r w:rsidRPr="00BF0462">
        <w:rPr>
          <w:rFonts w:ascii="Calibri" w:eastAsia="ＭＳ 明朝" w:hAnsi="Calibri" w:cs="Calibri"/>
          <w:color w:val="000000"/>
          <w:kern w:val="0"/>
          <w:sz w:val="22"/>
          <w:vertAlign w:val="superscript"/>
        </w:rPr>
        <w:t>rd</w:t>
      </w:r>
      <w:r w:rsidRPr="00BF0462">
        <w:rPr>
          <w:rFonts w:ascii="Calibri" w:eastAsia="ＭＳ 明朝" w:hAnsi="Calibri" w:cs="Calibri"/>
          <w:color w:val="000000"/>
          <w:kern w:val="0"/>
          <w:sz w:val="22"/>
        </w:rPr>
        <w:t xml:space="preserve"> draft and by simplifying some of the text to reflect the agreement in 2022 to narrow the scope and functions of the draft CMM/Resolution.  The 5</w:t>
      </w:r>
      <w:r w:rsidRPr="00BF0462">
        <w:rPr>
          <w:rFonts w:ascii="Calibri" w:eastAsia="ＭＳ 明朝" w:hAnsi="Calibri" w:cs="Calibri"/>
          <w:color w:val="000000"/>
          <w:kern w:val="0"/>
          <w:sz w:val="22"/>
          <w:vertAlign w:val="superscript"/>
        </w:rPr>
        <w:t>th</w:t>
      </w:r>
      <w:r w:rsidRPr="00BF0462">
        <w:rPr>
          <w:rFonts w:ascii="Calibri" w:eastAsia="ＭＳ 明朝" w:hAnsi="Calibri" w:cs="Calibri"/>
          <w:color w:val="000000"/>
          <w:kern w:val="0"/>
          <w:sz w:val="22"/>
        </w:rPr>
        <w:t xml:space="preserve"> CDS Technical meeting tentatively agreed to take a stepwise approach to determine the scope of application and to initially set the scope as covering international transactions.  The 5</w:t>
      </w:r>
      <w:r w:rsidRPr="00BF0462">
        <w:rPr>
          <w:rFonts w:ascii="Calibri" w:eastAsia="ＭＳ 明朝" w:hAnsi="Calibri" w:cs="Calibri"/>
          <w:color w:val="000000"/>
          <w:kern w:val="0"/>
          <w:sz w:val="22"/>
          <w:vertAlign w:val="superscript"/>
        </w:rPr>
        <w:t>th</w:t>
      </w:r>
      <w:r w:rsidRPr="00BF0462">
        <w:rPr>
          <w:rFonts w:ascii="Calibri" w:eastAsia="ＭＳ 明朝" w:hAnsi="Calibri" w:cs="Calibri"/>
          <w:color w:val="000000"/>
          <w:kern w:val="0"/>
          <w:sz w:val="22"/>
        </w:rPr>
        <w:t xml:space="preserve"> CDS Technical meeting also agreed to task the small working group to produce an amended draft CMM and to present it at the next CDS Technical meeting.</w:t>
      </w:r>
    </w:p>
    <w:p w14:paraId="240FCFD4" w14:textId="77777777" w:rsidR="00BF0462" w:rsidRPr="00BF0462" w:rsidRDefault="00BF0462" w:rsidP="00750CA5">
      <w:pPr>
        <w:autoSpaceDE w:val="0"/>
        <w:autoSpaceDN w:val="0"/>
        <w:adjustRightInd w:val="0"/>
        <w:snapToGrid w:val="0"/>
        <w:rPr>
          <w:rFonts w:ascii="Calibri" w:eastAsia="ＭＳ 明朝" w:hAnsi="Calibri" w:cs="Calibri"/>
          <w:color w:val="000000"/>
          <w:kern w:val="0"/>
          <w:sz w:val="22"/>
        </w:rPr>
      </w:pPr>
    </w:p>
    <w:p w14:paraId="0DA4CE43" w14:textId="77777777" w:rsidR="00BF0462" w:rsidRPr="00BF0462" w:rsidRDefault="00BF0462" w:rsidP="00750CA5">
      <w:pPr>
        <w:autoSpaceDE w:val="0"/>
        <w:autoSpaceDN w:val="0"/>
        <w:adjustRightInd w:val="0"/>
        <w:snapToGrid w:val="0"/>
        <w:rPr>
          <w:rFonts w:ascii="Calibri" w:eastAsia="ＭＳ 明朝" w:hAnsi="Calibri" w:cs="Calibri"/>
          <w:color w:val="000000"/>
          <w:kern w:val="0"/>
          <w:sz w:val="22"/>
        </w:rPr>
      </w:pPr>
      <w:r w:rsidRPr="00BF0462">
        <w:rPr>
          <w:rFonts w:ascii="Calibri" w:eastAsia="ＭＳ 明朝" w:hAnsi="Calibri" w:cs="Calibri"/>
          <w:color w:val="000000"/>
          <w:kern w:val="0"/>
          <w:sz w:val="22"/>
        </w:rPr>
        <w:t>Furthermore, at the 102</w:t>
      </w:r>
      <w:r w:rsidRPr="00BF0462">
        <w:rPr>
          <w:rFonts w:ascii="Calibri" w:eastAsia="ＭＳ 明朝" w:hAnsi="Calibri" w:cs="Calibri"/>
          <w:color w:val="000000"/>
          <w:kern w:val="0"/>
          <w:sz w:val="22"/>
          <w:vertAlign w:val="superscript"/>
        </w:rPr>
        <w:t>nd</w:t>
      </w:r>
      <w:r w:rsidRPr="00BF0462">
        <w:rPr>
          <w:rFonts w:ascii="Calibri" w:eastAsia="ＭＳ 明朝" w:hAnsi="Calibri" w:cs="Calibri"/>
          <w:color w:val="000000"/>
          <w:kern w:val="0"/>
          <w:sz w:val="22"/>
        </w:rPr>
        <w:t xml:space="preserve"> meeting of the IATTC in September 2024 and the 21</w:t>
      </w:r>
      <w:r w:rsidRPr="00BF0462">
        <w:rPr>
          <w:rFonts w:ascii="Calibri" w:eastAsia="ＭＳ 明朝" w:hAnsi="Calibri" w:cs="Calibri"/>
          <w:color w:val="000000"/>
          <w:kern w:val="0"/>
          <w:sz w:val="22"/>
          <w:vertAlign w:val="superscript"/>
        </w:rPr>
        <w:t>st</w:t>
      </w:r>
      <w:r w:rsidRPr="00BF0462">
        <w:rPr>
          <w:rFonts w:ascii="Calibri" w:eastAsia="ＭＳ 明朝" w:hAnsi="Calibri" w:cs="Calibri"/>
          <w:color w:val="000000"/>
          <w:kern w:val="0"/>
          <w:sz w:val="22"/>
        </w:rPr>
        <w:t xml:space="preserve"> regular session of the WCPFC in December 2024, the CPCs/CCMs agreed to consider the establishment of a CDS for Pacific bluefin tuna fisheries in the EPO/WCPO by 31 December 2026.</w:t>
      </w:r>
    </w:p>
    <w:p w14:paraId="06899671" w14:textId="77777777" w:rsidR="00BF0462" w:rsidRPr="00BF0462" w:rsidRDefault="00BF0462" w:rsidP="00750CA5">
      <w:pPr>
        <w:autoSpaceDE w:val="0"/>
        <w:autoSpaceDN w:val="0"/>
        <w:adjustRightInd w:val="0"/>
        <w:snapToGrid w:val="0"/>
        <w:rPr>
          <w:rFonts w:ascii="Calibri" w:eastAsia="ＭＳ 明朝" w:hAnsi="Calibri" w:cs="Calibri"/>
          <w:color w:val="000000"/>
          <w:kern w:val="0"/>
          <w:sz w:val="22"/>
        </w:rPr>
      </w:pPr>
    </w:p>
    <w:p w14:paraId="675D2612" w14:textId="77777777" w:rsidR="00BF0462" w:rsidRPr="00BF0462" w:rsidRDefault="00BF0462" w:rsidP="00750CA5">
      <w:pPr>
        <w:autoSpaceDE w:val="0"/>
        <w:autoSpaceDN w:val="0"/>
        <w:adjustRightInd w:val="0"/>
        <w:snapToGrid w:val="0"/>
        <w:rPr>
          <w:rFonts w:ascii="Calibri" w:eastAsia="ＭＳ 明朝" w:hAnsi="Calibri" w:cs="Calibri"/>
          <w:color w:val="000000"/>
          <w:kern w:val="0"/>
          <w:sz w:val="22"/>
        </w:rPr>
      </w:pPr>
      <w:r w:rsidRPr="00BF0462">
        <w:rPr>
          <w:rFonts w:ascii="Calibri" w:eastAsia="ＭＳ 明朝" w:hAnsi="Calibri" w:cs="Calibri"/>
          <w:color w:val="000000"/>
          <w:kern w:val="0"/>
          <w:sz w:val="22"/>
        </w:rPr>
        <w:lastRenderedPageBreak/>
        <w:t>In light of these progress, the small working group wishes to submit the amended working draft CMM/Resolution as attached.  This working draft has not received any authorization from the virtual working group or small working group established under the CDS Technical meeting.  Rather, this document was created for the purpose of having a basis for further discussion at the 6</w:t>
      </w:r>
      <w:r w:rsidRPr="00BF0462">
        <w:rPr>
          <w:rFonts w:ascii="Calibri" w:eastAsia="ＭＳ 明朝" w:hAnsi="Calibri" w:cs="Calibri"/>
          <w:color w:val="000000"/>
          <w:kern w:val="0"/>
          <w:sz w:val="22"/>
          <w:vertAlign w:val="superscript"/>
        </w:rPr>
        <w:t>th</w:t>
      </w:r>
      <w:r w:rsidRPr="00BF0462">
        <w:rPr>
          <w:rFonts w:ascii="Calibri" w:eastAsia="ＭＳ 明朝" w:hAnsi="Calibri" w:cs="Calibri"/>
          <w:color w:val="000000"/>
          <w:kern w:val="0"/>
          <w:sz w:val="22"/>
        </w:rPr>
        <w:t xml:space="preserve"> CDS Technical meeting and thereafter.</w:t>
      </w:r>
    </w:p>
    <w:p w14:paraId="7B8A6324" w14:textId="77777777" w:rsidR="00BF0462" w:rsidRPr="00BF0462" w:rsidRDefault="00BF0462" w:rsidP="00750CA5">
      <w:pPr>
        <w:autoSpaceDE w:val="0"/>
        <w:autoSpaceDN w:val="0"/>
        <w:adjustRightInd w:val="0"/>
        <w:snapToGrid w:val="0"/>
        <w:rPr>
          <w:rFonts w:ascii="Calibri" w:eastAsia="ＭＳ 明朝" w:hAnsi="Calibri" w:cs="Calibri"/>
          <w:b/>
          <w:kern w:val="0"/>
          <w:sz w:val="22"/>
          <w:u w:val="single"/>
        </w:rPr>
      </w:pPr>
    </w:p>
    <w:p w14:paraId="070A5DC8" w14:textId="77777777" w:rsidR="00BF0462" w:rsidRPr="00BF0462" w:rsidRDefault="00BF0462" w:rsidP="00750CA5">
      <w:pPr>
        <w:widowControl/>
        <w:adjustRightInd w:val="0"/>
        <w:snapToGrid w:val="0"/>
        <w:jc w:val="left"/>
        <w:rPr>
          <w:rFonts w:ascii="Calibri" w:eastAsia="ＭＳ 明朝" w:hAnsi="Calibri" w:cs="Calibri"/>
          <w:b/>
          <w:kern w:val="0"/>
          <w:sz w:val="22"/>
          <w:u w:val="single"/>
        </w:rPr>
      </w:pPr>
      <w:r w:rsidRPr="00BF0462">
        <w:rPr>
          <w:rFonts w:ascii="Calibri" w:eastAsia="ＭＳ 明朝" w:hAnsi="Calibri" w:cs="Calibri"/>
          <w:b/>
          <w:kern w:val="0"/>
          <w:sz w:val="22"/>
          <w:u w:val="single"/>
        </w:rPr>
        <w:br w:type="page"/>
      </w:r>
    </w:p>
    <w:p w14:paraId="33BC8551"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lastRenderedPageBreak/>
        <w:t>Part I: General Provisions and Application</w:t>
      </w:r>
    </w:p>
    <w:p w14:paraId="62534F16"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310DF6F4"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The objective of the Pacific bluefin tuna Catch Documentation (PBCD) program is to identify the origin and movement of Pacific bluefin tuna (PBF)</w:t>
      </w:r>
      <w:ins w:id="0" w:author="JP (Coyle)" w:date="2025-07-09T11:15:00Z">
        <w:r w:rsidRPr="00BF0462">
          <w:rPr>
            <w:rFonts w:ascii="Calibri" w:eastAsia="ＭＳ 明朝" w:hAnsi="Calibri" w:cs="Calibri"/>
            <w:kern w:val="0"/>
            <w:sz w:val="22"/>
          </w:rPr>
          <w:t xml:space="preserve"> in its processed or unprocessed form (wild capture or farmed)</w:t>
        </w:r>
      </w:ins>
      <w:r w:rsidRPr="00BF0462">
        <w:rPr>
          <w:rFonts w:ascii="Calibri" w:eastAsia="ＭＳ 明朝" w:hAnsi="Calibri" w:cs="Calibri"/>
          <w:kern w:val="0"/>
          <w:sz w:val="22"/>
        </w:rPr>
        <w:t xml:space="preserve"> in order to support the implementation of Conservation and Management Measure (CMM)/Resolution for PBF, including by providing a tool to assist in combating IUU fishing. </w:t>
      </w:r>
    </w:p>
    <w:p w14:paraId="7FC7C10F" w14:textId="77777777" w:rsidR="00BF0462" w:rsidRPr="00BF0462" w:rsidRDefault="00BF0462" w:rsidP="00750CA5">
      <w:pPr>
        <w:widowControl/>
        <w:adjustRightInd w:val="0"/>
        <w:snapToGrid w:val="0"/>
        <w:ind w:left="220" w:hangingChars="100" w:hanging="220"/>
        <w:jc w:val="left"/>
        <w:rPr>
          <w:rFonts w:ascii="Calibri" w:eastAsia="ＭＳ 明朝" w:hAnsi="Calibri" w:cs="Calibri"/>
          <w:kern w:val="0"/>
          <w:sz w:val="22"/>
        </w:rPr>
      </w:pPr>
    </w:p>
    <w:p w14:paraId="2D465529"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bookmarkStart w:id="1" w:name="_Hlk200401919"/>
      <w:r w:rsidRPr="00BF0462">
        <w:rPr>
          <w:rFonts w:ascii="Calibri" w:eastAsia="ＭＳ 明朝" w:hAnsi="Calibri" w:cs="Calibri"/>
          <w:kern w:val="0"/>
          <w:sz w:val="22"/>
        </w:rPr>
        <w:t>This CMM/Resolution applies to PBF, except for those captured in sport and recreational fisheries when their sales are prohibited.</w:t>
      </w:r>
    </w:p>
    <w:bookmarkEnd w:id="1"/>
    <w:p w14:paraId="7E3DD158" w14:textId="77777777" w:rsidR="00BF0462" w:rsidRPr="00BF0462" w:rsidRDefault="00BF0462" w:rsidP="00750CA5">
      <w:pPr>
        <w:widowControl/>
        <w:adjustRightInd w:val="0"/>
        <w:snapToGrid w:val="0"/>
        <w:ind w:left="220" w:hangingChars="100" w:hanging="220"/>
        <w:jc w:val="left"/>
        <w:rPr>
          <w:rFonts w:ascii="Calibri" w:eastAsia="ＭＳ 明朝" w:hAnsi="Calibri" w:cs="Calibri"/>
          <w:kern w:val="0"/>
          <w:sz w:val="22"/>
        </w:rPr>
      </w:pPr>
    </w:p>
    <w:p w14:paraId="249519CD" w14:textId="77777777" w:rsidR="00BF0462" w:rsidRPr="00BF0462" w:rsidRDefault="00BF0462" w:rsidP="00750CA5">
      <w:pPr>
        <w:widowControl/>
        <w:numPr>
          <w:ilvl w:val="0"/>
          <w:numId w:val="38"/>
        </w:numPr>
        <w:adjustRightInd w:val="0"/>
        <w:snapToGrid w:val="0"/>
        <w:jc w:val="left"/>
        <w:rPr>
          <w:rFonts w:ascii="Calibri" w:eastAsia="ＭＳ 明朝" w:hAnsi="Calibri" w:cs="Calibri"/>
          <w:kern w:val="0"/>
          <w:sz w:val="22"/>
        </w:rPr>
      </w:pPr>
      <w:r w:rsidRPr="00BF0462">
        <w:rPr>
          <w:rFonts w:ascii="Calibri" w:eastAsia="ＭＳ 明朝" w:hAnsi="Calibri" w:cs="Calibri"/>
          <w:kern w:val="0"/>
          <w:sz w:val="22"/>
        </w:rPr>
        <w:t>For the purpose of this CMM/Resolution:</w:t>
      </w:r>
    </w:p>
    <w:p w14:paraId="070B98A1" w14:textId="77777777" w:rsidR="00BF0462" w:rsidRPr="00BF0462" w:rsidRDefault="00BF0462" w:rsidP="00750CA5">
      <w:pPr>
        <w:widowControl/>
        <w:numPr>
          <w:ilvl w:val="1"/>
          <w:numId w:val="39"/>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 xml:space="preserve">“Catch” means: </w:t>
      </w:r>
    </w:p>
    <w:p w14:paraId="62EB1315" w14:textId="77777777" w:rsidR="00BF0462" w:rsidRPr="00BF0462" w:rsidRDefault="00BF0462" w:rsidP="00750CA5">
      <w:pPr>
        <w:widowControl/>
        <w:adjustRightInd w:val="0"/>
        <w:snapToGrid w:val="0"/>
        <w:ind w:left="880"/>
        <w:rPr>
          <w:rFonts w:ascii="Calibri" w:eastAsia="ＭＳ 明朝" w:hAnsi="Calibri" w:cs="Calibri"/>
          <w:kern w:val="0"/>
          <w:sz w:val="22"/>
        </w:rPr>
      </w:pPr>
      <w:r w:rsidRPr="00BF0462">
        <w:rPr>
          <w:rFonts w:ascii="Calibri" w:eastAsia="ＭＳ 明朝" w:hAnsi="Calibri" w:cs="Calibri"/>
          <w:kern w:val="0"/>
          <w:sz w:val="22"/>
        </w:rPr>
        <w:t xml:space="preserve">Commercial wild capture of PBF, except when the </w:t>
      </w:r>
      <w:bookmarkStart w:id="2" w:name="_Hlk202980696"/>
      <w:r w:rsidRPr="00BF0462">
        <w:rPr>
          <w:rFonts w:ascii="Calibri" w:eastAsia="ＭＳ 明朝" w:hAnsi="Calibri" w:cs="Calibri"/>
          <w:kern w:val="0"/>
          <w:sz w:val="22"/>
        </w:rPr>
        <w:t xml:space="preserve">captured PBF is </w:t>
      </w:r>
      <w:ins w:id="3" w:author="JP (Coyle)" w:date="2025-07-09T14:43:00Z">
        <w:r w:rsidRPr="00BF0462">
          <w:rPr>
            <w:rFonts w:ascii="Calibri" w:eastAsia="ＭＳ 明朝" w:hAnsi="Calibri" w:cs="Calibri"/>
            <w:kern w:val="0"/>
            <w:sz w:val="22"/>
          </w:rPr>
          <w:t>not retained on board</w:t>
        </w:r>
      </w:ins>
      <w:del w:id="4" w:author="JP (Coyle)" w:date="2025-07-09T14:43:00Z">
        <w:r w:rsidRPr="00BF0462" w:rsidDel="00346125">
          <w:rPr>
            <w:rFonts w:ascii="Calibri" w:eastAsia="ＭＳ 明朝" w:hAnsi="Calibri" w:cs="Calibri"/>
            <w:kern w:val="0"/>
            <w:sz w:val="22"/>
          </w:rPr>
          <w:delText>released</w:delText>
        </w:r>
        <w:r w:rsidRPr="00BF0462" w:rsidDel="00603A44">
          <w:rPr>
            <w:rFonts w:ascii="Calibri" w:eastAsia="ＭＳ 明朝" w:hAnsi="Calibri" w:cs="Calibri"/>
            <w:kern w:val="0"/>
            <w:sz w:val="22"/>
          </w:rPr>
          <w:delText xml:space="preserve"> </w:delText>
        </w:r>
      </w:del>
      <w:ins w:id="5" w:author="清水 宣維(SHIMIZU Nobushige)" w:date="2025-06-24T14:02:00Z">
        <w:del w:id="6" w:author="JP (Coyle)" w:date="2025-07-09T14:43:00Z">
          <w:r w:rsidRPr="00BF0462" w:rsidDel="00603A44">
            <w:rPr>
              <w:rFonts w:ascii="Calibri" w:eastAsia="ＭＳ 明朝" w:hAnsi="Calibri" w:cs="Calibri"/>
              <w:kern w:val="0"/>
              <w:sz w:val="22"/>
            </w:rPr>
            <w:delText>[or discarded]</w:delText>
          </w:r>
        </w:del>
      </w:ins>
      <w:del w:id="7" w:author="JP (Coyle)" w:date="2025-07-09T14:43:00Z">
        <w:r w:rsidRPr="00BF0462" w:rsidDel="00603A44">
          <w:rPr>
            <w:rFonts w:ascii="Calibri" w:eastAsia="ＭＳ 明朝" w:hAnsi="Calibri" w:cs="Calibri"/>
            <w:kern w:val="0"/>
            <w:sz w:val="22"/>
            <w:vertAlign w:val="superscript"/>
          </w:rPr>
          <w:footnoteReference w:id="2"/>
        </w:r>
      </w:del>
      <w:r w:rsidRPr="00BF0462">
        <w:rPr>
          <w:rFonts w:ascii="Calibri" w:eastAsia="ＭＳ 明朝" w:hAnsi="Calibri" w:cs="Calibri"/>
          <w:kern w:val="0"/>
          <w:sz w:val="22"/>
        </w:rPr>
        <w:t xml:space="preserve">. </w:t>
      </w:r>
    </w:p>
    <w:bookmarkEnd w:id="2"/>
    <w:p w14:paraId="6F47E81D" w14:textId="77777777" w:rsidR="00BF0462" w:rsidRPr="00BF0462" w:rsidRDefault="00BF0462" w:rsidP="00750CA5">
      <w:pPr>
        <w:widowControl/>
        <w:numPr>
          <w:ilvl w:val="1"/>
          <w:numId w:val="39"/>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“Caging” means:</w:t>
      </w:r>
    </w:p>
    <w:p w14:paraId="34A0986C" w14:textId="77777777" w:rsidR="00BF0462" w:rsidRPr="00BF0462" w:rsidRDefault="00BF0462" w:rsidP="00750CA5">
      <w:pPr>
        <w:widowControl/>
        <w:adjustRightInd w:val="0"/>
        <w:snapToGrid w:val="0"/>
        <w:ind w:left="880"/>
        <w:rPr>
          <w:rFonts w:ascii="Calibri" w:eastAsia="ＭＳ 明朝" w:hAnsi="Calibri" w:cs="Calibri"/>
          <w:kern w:val="0"/>
          <w:sz w:val="22"/>
        </w:rPr>
      </w:pPr>
      <w:r w:rsidRPr="00BF0462">
        <w:rPr>
          <w:rFonts w:ascii="Calibri" w:eastAsia="ＭＳ 明朝" w:hAnsi="Calibri" w:cs="Calibri"/>
          <w:kern w:val="0"/>
          <w:sz w:val="22"/>
        </w:rPr>
        <w:t>The relocation of live PBF from a fishing vessel, trap or transport cage to a farming cage, including a fattening cage.</w:t>
      </w:r>
    </w:p>
    <w:p w14:paraId="100432B1" w14:textId="77777777" w:rsidR="00BF0462" w:rsidRPr="00BF0462" w:rsidRDefault="00BF0462" w:rsidP="00750CA5">
      <w:pPr>
        <w:widowControl/>
        <w:numPr>
          <w:ilvl w:val="1"/>
          <w:numId w:val="39"/>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“Export” means:</w:t>
      </w:r>
    </w:p>
    <w:p w14:paraId="0C196069" w14:textId="77777777" w:rsidR="00BF0462" w:rsidRPr="00BF0462" w:rsidRDefault="00BF0462" w:rsidP="00750CA5">
      <w:pPr>
        <w:widowControl/>
        <w:adjustRightInd w:val="0"/>
        <w:snapToGrid w:val="0"/>
        <w:ind w:left="880"/>
        <w:rPr>
          <w:rFonts w:ascii="Calibri" w:eastAsia="ＭＳ 明朝" w:hAnsi="Calibri" w:cs="Calibri"/>
          <w:kern w:val="0"/>
          <w:sz w:val="22"/>
        </w:rPr>
      </w:pPr>
      <w:r w:rsidRPr="00BF0462">
        <w:rPr>
          <w:rFonts w:ascii="Calibri" w:eastAsia="ＭＳ 明朝" w:hAnsi="Calibri" w:cs="Calibri"/>
          <w:kern w:val="0"/>
          <w:sz w:val="22"/>
        </w:rPr>
        <w:t xml:space="preserve">Any movement of PBF from the territory of the Commission Member, Cooperating Non-member and participating Territory (hereinafter referred to as CCM)/Member and Cooperating Non-Member (hereinafter referred to as CPC) where the fishing vessel is flagged (hereinafter referred to as flag CCM/CPC) or where the trap or farm is established (hereinafter referred to as trap CCM/CPC or farm CCM/CPC, respectively) to the territory of another CCM/CPC or non-CCM/non-CPC of the Commission, or from the fishing grounds to the territory of a CCM/CPC which is not the flag CCM/CPC or to the territory of a non-CCM/non-CPC of the Commission. </w:t>
      </w:r>
    </w:p>
    <w:p w14:paraId="449440C9" w14:textId="77777777" w:rsidR="00BF0462" w:rsidRPr="00BF0462" w:rsidRDefault="00BF0462" w:rsidP="00750CA5">
      <w:pPr>
        <w:widowControl/>
        <w:numPr>
          <w:ilvl w:val="1"/>
          <w:numId w:val="39"/>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“Harvest</w:t>
      </w:r>
      <w:ins w:id="10" w:author="JP (Coyle)" w:date="2025-07-09T10:21:00Z">
        <w:r w:rsidRPr="00BF0462">
          <w:rPr>
            <w:rFonts w:ascii="Calibri" w:eastAsia="ＭＳ 明朝" w:hAnsi="Calibri" w:cs="Calibri"/>
            <w:kern w:val="0"/>
            <w:sz w:val="22"/>
          </w:rPr>
          <w:t xml:space="preserve"> </w:t>
        </w:r>
      </w:ins>
      <w:ins w:id="11" w:author="JP (Coyle)" w:date="2025-07-09T11:22:00Z">
        <w:r w:rsidRPr="00BF0462">
          <w:rPr>
            <w:rFonts w:ascii="Calibri" w:eastAsia="ＭＳ 明朝" w:hAnsi="Calibri" w:cs="Calibri"/>
            <w:kern w:val="0"/>
            <w:sz w:val="22"/>
          </w:rPr>
          <w:t>[</w:t>
        </w:r>
      </w:ins>
      <w:ins w:id="12" w:author="JP (Coyle)" w:date="2025-07-09T10:21:00Z">
        <w:r w:rsidRPr="00BF0462">
          <w:rPr>
            <w:rFonts w:ascii="Calibri" w:eastAsia="ＭＳ 明朝" w:hAnsi="Calibri" w:cs="Calibri"/>
            <w:kern w:val="0"/>
            <w:sz w:val="22"/>
          </w:rPr>
          <w:t>(from cages)</w:t>
        </w:r>
      </w:ins>
      <w:ins w:id="13" w:author="JP (Coyle)" w:date="2025-07-09T11:22:00Z">
        <w:r w:rsidRPr="00BF0462">
          <w:rPr>
            <w:rFonts w:ascii="Calibri" w:eastAsia="ＭＳ 明朝" w:hAnsi="Calibri" w:cs="Calibri"/>
            <w:kern w:val="0"/>
            <w:sz w:val="22"/>
          </w:rPr>
          <w:t>]</w:t>
        </w:r>
      </w:ins>
      <w:r w:rsidRPr="00BF0462">
        <w:rPr>
          <w:rFonts w:ascii="Calibri" w:eastAsia="ＭＳ 明朝" w:hAnsi="Calibri" w:cs="Calibri"/>
          <w:kern w:val="0"/>
          <w:sz w:val="22"/>
        </w:rPr>
        <w:t>” means:</w:t>
      </w:r>
    </w:p>
    <w:p w14:paraId="0686320B" w14:textId="77777777" w:rsidR="00BF0462" w:rsidRPr="00BF0462" w:rsidRDefault="00BF0462" w:rsidP="00750CA5">
      <w:pPr>
        <w:widowControl/>
        <w:adjustRightInd w:val="0"/>
        <w:snapToGrid w:val="0"/>
        <w:ind w:left="880"/>
        <w:rPr>
          <w:rFonts w:ascii="Calibri" w:eastAsia="ＭＳ 明朝" w:hAnsi="Calibri" w:cs="Calibri"/>
          <w:kern w:val="0"/>
          <w:sz w:val="22"/>
        </w:rPr>
      </w:pPr>
      <w:ins w:id="14" w:author="JP (Coyle)" w:date="2025-07-09T10:24:00Z">
        <w:r w:rsidRPr="00BF0462">
          <w:rPr>
            <w:rFonts w:ascii="Calibri" w:eastAsia="ＭＳ 明朝" w:hAnsi="Calibri" w:cs="Calibri"/>
            <w:kern w:val="0"/>
            <w:sz w:val="22"/>
          </w:rPr>
          <w:t>Removal</w:t>
        </w:r>
      </w:ins>
      <w:del w:id="15" w:author="JP (Coyle)" w:date="2025-07-09T10:21:00Z">
        <w:r w:rsidRPr="00BF0462" w:rsidDel="00A73043">
          <w:rPr>
            <w:rFonts w:ascii="Calibri" w:eastAsia="ＭＳ 明朝" w:hAnsi="Calibri" w:cs="Calibri"/>
            <w:kern w:val="0"/>
            <w:sz w:val="22"/>
          </w:rPr>
          <w:delText>Taking</w:delText>
        </w:r>
      </w:del>
      <w:r w:rsidRPr="00BF0462">
        <w:rPr>
          <w:rFonts w:ascii="Calibri" w:eastAsia="ＭＳ 明朝" w:hAnsi="Calibri" w:cs="Calibri"/>
          <w:kern w:val="0"/>
          <w:sz w:val="22"/>
        </w:rPr>
        <w:t xml:space="preserve"> of PBF from farming cages for consumption, processing, export or other purposes that result in the death of the animal.</w:t>
      </w:r>
    </w:p>
    <w:p w14:paraId="653A8D5C" w14:textId="77777777" w:rsidR="00BF0462" w:rsidRPr="00BF0462" w:rsidRDefault="00BF0462" w:rsidP="00750CA5">
      <w:pPr>
        <w:widowControl/>
        <w:numPr>
          <w:ilvl w:val="1"/>
          <w:numId w:val="39"/>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“Import” means:</w:t>
      </w:r>
    </w:p>
    <w:p w14:paraId="124DF990" w14:textId="77777777" w:rsidR="00BF0462" w:rsidRPr="00BF0462" w:rsidRDefault="00BF0462" w:rsidP="00750CA5">
      <w:pPr>
        <w:widowControl/>
        <w:adjustRightInd w:val="0"/>
        <w:snapToGrid w:val="0"/>
        <w:ind w:left="880"/>
        <w:rPr>
          <w:rFonts w:ascii="Calibri" w:eastAsia="ＭＳ 明朝" w:hAnsi="Calibri" w:cs="Calibri"/>
          <w:bCs/>
          <w:kern w:val="0"/>
          <w:sz w:val="22"/>
        </w:rPr>
      </w:pPr>
      <w:r w:rsidRPr="00BF0462">
        <w:rPr>
          <w:rFonts w:ascii="Calibri" w:eastAsia="ＭＳ 明朝" w:hAnsi="Calibri" w:cs="Calibri"/>
          <w:bCs/>
          <w:kern w:val="0"/>
          <w:sz w:val="22"/>
        </w:rPr>
        <w:t>Any introduction of PBF into the territory of a CCM/CPC</w:t>
      </w:r>
      <w:ins w:id="16" w:author="JP (Coyle)" w:date="2025-07-09T11:15:00Z">
        <w:r w:rsidRPr="00BF0462">
          <w:rPr>
            <w:rFonts w:ascii="Calibri" w:eastAsia="ＭＳ 明朝" w:hAnsi="Calibri" w:cs="Calibri"/>
            <w:kern w:val="0"/>
            <w:sz w:val="22"/>
          </w:rPr>
          <w:t xml:space="preserve"> </w:t>
        </w:r>
      </w:ins>
      <w:ins w:id="17" w:author="JP (Coyle)" w:date="2025-07-09T11:19:00Z">
        <w:r w:rsidRPr="00BF0462">
          <w:rPr>
            <w:rFonts w:ascii="Calibri" w:eastAsia="ＭＳ 明朝" w:hAnsi="Calibri" w:cs="Calibri"/>
            <w:kern w:val="0"/>
            <w:sz w:val="22"/>
          </w:rPr>
          <w:t>[</w:t>
        </w:r>
      </w:ins>
      <w:ins w:id="18" w:author="JP (Coyle)" w:date="2025-07-09T11:17:00Z">
        <w:r w:rsidRPr="00BF0462">
          <w:rPr>
            <w:rFonts w:ascii="Calibri" w:eastAsia="ＭＳ 明朝" w:hAnsi="Calibri" w:cs="Calibri"/>
            <w:kern w:val="0"/>
            <w:sz w:val="22"/>
          </w:rPr>
          <w:t>or non-CCM/CPC</w:t>
        </w:r>
      </w:ins>
      <w:ins w:id="19" w:author="JP (Coyle)" w:date="2025-07-09T11:19:00Z">
        <w:r w:rsidRPr="00BF0462">
          <w:rPr>
            <w:rFonts w:ascii="Calibri" w:eastAsia="ＭＳ 明朝" w:hAnsi="Calibri" w:cs="Calibri"/>
            <w:kern w:val="0"/>
            <w:sz w:val="22"/>
          </w:rPr>
          <w:t>]</w:t>
        </w:r>
      </w:ins>
      <w:ins w:id="20" w:author="JP (Coyle)" w:date="2025-07-09T11:17:00Z">
        <w:r w:rsidRPr="00BF0462">
          <w:rPr>
            <w:rFonts w:ascii="Calibri" w:eastAsia="ＭＳ 明朝" w:hAnsi="Calibri" w:cs="Calibri"/>
            <w:kern w:val="0"/>
            <w:sz w:val="22"/>
          </w:rPr>
          <w:t xml:space="preserve"> </w:t>
        </w:r>
      </w:ins>
      <w:del w:id="21" w:author="JP (Coyle)" w:date="2025-07-09T11:15:00Z">
        <w:r w:rsidRPr="00BF0462" w:rsidDel="00871767">
          <w:rPr>
            <w:rFonts w:ascii="Calibri" w:eastAsia="ＭＳ 明朝" w:hAnsi="Calibri" w:cs="Calibri"/>
            <w:bCs/>
            <w:kern w:val="0"/>
            <w:sz w:val="22"/>
          </w:rPr>
          <w:delText xml:space="preserve">, </w:delText>
        </w:r>
      </w:del>
      <w:ins w:id="22" w:author="JP (Coyle)" w:date="2025-07-09T10:26:00Z">
        <w:r w:rsidRPr="00BF0462">
          <w:rPr>
            <w:rFonts w:ascii="Calibri" w:eastAsia="ＭＳ 明朝" w:hAnsi="Calibri" w:cs="Calibri"/>
            <w:kern w:val="0"/>
            <w:sz w:val="22"/>
          </w:rPr>
          <w:t>from another CCM/CPC or non-</w:t>
        </w:r>
      </w:ins>
      <w:ins w:id="23" w:author="JP (Coyle)" w:date="2025-07-09T11:20:00Z">
        <w:r w:rsidRPr="00BF0462">
          <w:rPr>
            <w:rFonts w:ascii="Calibri" w:eastAsia="ＭＳ 明朝" w:hAnsi="Calibri" w:cs="Calibri"/>
            <w:kern w:val="0"/>
            <w:sz w:val="22"/>
          </w:rPr>
          <w:t>CCM</w:t>
        </w:r>
      </w:ins>
      <w:ins w:id="24" w:author="JP (Coyle)" w:date="2025-07-09T10:26:00Z">
        <w:r w:rsidRPr="00BF0462">
          <w:rPr>
            <w:rFonts w:ascii="Calibri" w:eastAsia="ＭＳ 明朝" w:hAnsi="Calibri" w:cs="Calibri"/>
            <w:kern w:val="0"/>
            <w:sz w:val="22"/>
          </w:rPr>
          <w:t xml:space="preserve">/CPC of the </w:t>
        </w:r>
      </w:ins>
      <w:ins w:id="25" w:author="JP (Coyle)" w:date="2025-07-09T10:27:00Z">
        <w:r w:rsidRPr="00BF0462">
          <w:rPr>
            <w:rFonts w:ascii="Calibri" w:eastAsia="ＭＳ 明朝" w:hAnsi="Calibri" w:cs="Calibri"/>
            <w:kern w:val="0"/>
            <w:sz w:val="22"/>
          </w:rPr>
          <w:t>C</w:t>
        </w:r>
      </w:ins>
      <w:ins w:id="26" w:author="JP (Coyle)" w:date="2025-07-09T10:26:00Z">
        <w:r w:rsidRPr="00BF0462">
          <w:rPr>
            <w:rFonts w:ascii="Calibri" w:eastAsia="ＭＳ 明朝" w:hAnsi="Calibri" w:cs="Calibri"/>
            <w:kern w:val="0"/>
            <w:sz w:val="22"/>
          </w:rPr>
          <w:t>ommission</w:t>
        </w:r>
      </w:ins>
      <w:ins w:id="27" w:author="JP (Coyle)" w:date="2025-07-09T10:28:00Z">
        <w:r w:rsidRPr="00BF0462">
          <w:rPr>
            <w:rFonts w:ascii="Calibri" w:eastAsia="ＭＳ 明朝" w:hAnsi="Calibri" w:cs="Calibri"/>
            <w:kern w:val="0"/>
            <w:sz w:val="22"/>
          </w:rPr>
          <w:t>,</w:t>
        </w:r>
      </w:ins>
      <w:ins w:id="28" w:author="JP (Coyle)" w:date="2025-07-09T10:26:00Z">
        <w:r w:rsidRPr="00BF0462">
          <w:rPr>
            <w:rFonts w:ascii="Calibri" w:eastAsia="ＭＳ 明朝" w:hAnsi="Calibri" w:cs="Calibri"/>
            <w:kern w:val="0"/>
            <w:sz w:val="22"/>
          </w:rPr>
          <w:t xml:space="preserve"> </w:t>
        </w:r>
      </w:ins>
      <w:ins w:id="29" w:author="JP (Coyle)" w:date="2025-07-09T11:01:00Z">
        <w:r w:rsidRPr="00BF0462">
          <w:rPr>
            <w:rFonts w:ascii="Calibri" w:eastAsia="ＭＳ 明朝" w:hAnsi="Calibri" w:cs="Calibri"/>
            <w:kern w:val="0"/>
            <w:sz w:val="22"/>
          </w:rPr>
          <w:t>or from the fishing grounds</w:t>
        </w:r>
      </w:ins>
      <w:ins w:id="30" w:author="JP (Coyle)" w:date="2025-07-09T11:03:00Z">
        <w:r w:rsidRPr="00BF0462">
          <w:rPr>
            <w:rFonts w:ascii="Calibri" w:eastAsia="ＭＳ 明朝" w:hAnsi="Calibri" w:cs="Calibri"/>
            <w:kern w:val="0"/>
            <w:sz w:val="22"/>
          </w:rPr>
          <w:t xml:space="preserve"> to the territory of a CCM/CPC</w:t>
        </w:r>
      </w:ins>
      <w:ins w:id="31" w:author="JP (Coyle)" w:date="2025-07-09T11:02:00Z">
        <w:r w:rsidRPr="00BF0462">
          <w:rPr>
            <w:rFonts w:ascii="Calibri" w:eastAsia="ＭＳ 明朝" w:hAnsi="Calibri" w:cs="Calibri"/>
            <w:kern w:val="0"/>
            <w:sz w:val="22"/>
          </w:rPr>
          <w:t>,</w:t>
        </w:r>
      </w:ins>
      <w:ins w:id="32" w:author="JP (Coyle)" w:date="2025-07-09T11:01:00Z">
        <w:r w:rsidRPr="00BF0462">
          <w:rPr>
            <w:rFonts w:ascii="Calibri" w:eastAsia="ＭＳ 明朝" w:hAnsi="Calibri" w:cs="Calibri"/>
            <w:bCs/>
            <w:kern w:val="0"/>
            <w:sz w:val="22"/>
          </w:rPr>
          <w:t xml:space="preserve"> </w:t>
        </w:r>
      </w:ins>
      <w:r w:rsidRPr="00BF0462">
        <w:rPr>
          <w:rFonts w:ascii="Calibri" w:eastAsia="ＭＳ 明朝" w:hAnsi="Calibri" w:cs="Calibri"/>
          <w:bCs/>
          <w:kern w:val="0"/>
          <w:sz w:val="22"/>
        </w:rPr>
        <w:t>which is not the flag CCM/CPC, trap CCM/CPC or farm CCM/CPC.</w:t>
      </w:r>
    </w:p>
    <w:p w14:paraId="546BB572" w14:textId="77777777" w:rsidR="00BF0462" w:rsidRPr="00BF0462" w:rsidRDefault="00BF0462" w:rsidP="00750CA5">
      <w:pPr>
        <w:widowControl/>
        <w:numPr>
          <w:ilvl w:val="1"/>
          <w:numId w:val="39"/>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“Re-export” means:</w:t>
      </w:r>
    </w:p>
    <w:p w14:paraId="431CAFBB" w14:textId="77777777" w:rsidR="00BF0462" w:rsidRPr="00BF0462" w:rsidRDefault="00BF0462" w:rsidP="00750CA5">
      <w:pPr>
        <w:widowControl/>
        <w:adjustRightInd w:val="0"/>
        <w:snapToGrid w:val="0"/>
        <w:ind w:left="880"/>
        <w:rPr>
          <w:rFonts w:ascii="Calibri" w:eastAsia="ＭＳ 明朝" w:hAnsi="Calibri" w:cs="Calibri"/>
          <w:kern w:val="0"/>
          <w:sz w:val="22"/>
        </w:rPr>
      </w:pPr>
      <w:r w:rsidRPr="00BF0462">
        <w:rPr>
          <w:rFonts w:ascii="Calibri" w:eastAsia="ＭＳ 明朝" w:hAnsi="Calibri" w:cs="Calibri"/>
          <w:kern w:val="0"/>
          <w:sz w:val="22"/>
        </w:rPr>
        <w:t>Any movement of PBF from the territory of a CCM/CPC where it was previously imported to the territory of another CCM/CPC or non-CCM/non-CPC.</w:t>
      </w:r>
    </w:p>
    <w:p w14:paraId="3E8E6031" w14:textId="77777777" w:rsidR="00BF0462" w:rsidRPr="00BF0462" w:rsidRDefault="00BF0462" w:rsidP="00750CA5">
      <w:pPr>
        <w:widowControl/>
        <w:numPr>
          <w:ilvl w:val="1"/>
          <w:numId w:val="39"/>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“Transshipment” means:</w:t>
      </w:r>
    </w:p>
    <w:p w14:paraId="770D07AC" w14:textId="77777777" w:rsidR="00BF0462" w:rsidRPr="00BF0462" w:rsidRDefault="00BF0462" w:rsidP="00750CA5">
      <w:pPr>
        <w:widowControl/>
        <w:adjustRightInd w:val="0"/>
        <w:snapToGrid w:val="0"/>
        <w:ind w:left="880"/>
        <w:rPr>
          <w:rFonts w:ascii="Calibri" w:eastAsia="ＭＳ 明朝" w:hAnsi="Calibri" w:cs="Calibri"/>
          <w:kern w:val="0"/>
          <w:sz w:val="22"/>
        </w:rPr>
      </w:pPr>
      <w:r w:rsidRPr="00BF0462">
        <w:rPr>
          <w:rFonts w:ascii="Calibri" w:eastAsia="ＭＳ 明朝" w:hAnsi="Calibri" w:cs="Calibri"/>
          <w:kern w:val="0"/>
          <w:sz w:val="22"/>
        </w:rPr>
        <w:t>The unloading of all or any of PBF on board a fishing vessel to another fishing vessel either at sea or in port.</w:t>
      </w:r>
    </w:p>
    <w:p w14:paraId="49EC4373" w14:textId="77777777" w:rsidR="00BF0462" w:rsidRPr="00BF0462" w:rsidRDefault="00BF0462" w:rsidP="00750CA5">
      <w:pPr>
        <w:widowControl/>
        <w:adjustRightInd w:val="0"/>
        <w:snapToGrid w:val="0"/>
        <w:ind w:left="880"/>
        <w:jc w:val="left"/>
        <w:rPr>
          <w:rFonts w:ascii="Calibri" w:eastAsia="ＭＳ 明朝" w:hAnsi="Calibri" w:cs="Calibri"/>
          <w:kern w:val="0"/>
          <w:sz w:val="22"/>
        </w:rPr>
      </w:pPr>
    </w:p>
    <w:p w14:paraId="07E47743"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ins w:id="33" w:author="JP (Coyle)" w:date="2025-07-09T11:36:00Z">
        <w:r w:rsidRPr="00BF0462">
          <w:rPr>
            <w:rFonts w:ascii="Calibri" w:eastAsia="ＭＳ 明朝" w:hAnsi="Calibri" w:cs="Calibri"/>
            <w:kern w:val="0"/>
            <w:sz w:val="22"/>
          </w:rPr>
          <w:t>[</w:t>
        </w:r>
      </w:ins>
      <w:r w:rsidRPr="00BF0462">
        <w:rPr>
          <w:rFonts w:ascii="Calibri" w:eastAsia="ＭＳ 明朝" w:hAnsi="Calibri" w:cs="Calibri"/>
          <w:kern w:val="0"/>
          <w:sz w:val="22"/>
        </w:rPr>
        <w:t>Export, import or re-export of PBF without a completed and validated electronic Pacific bluefin tuna Catch Documentation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or electronic Pacific bluefin tuna Re-export Certificate (</w:t>
      </w:r>
      <w:proofErr w:type="spellStart"/>
      <w:r w:rsidRPr="00BF0462">
        <w:rPr>
          <w:rFonts w:ascii="Calibri" w:eastAsia="ＭＳ 明朝" w:hAnsi="Calibri" w:cs="Calibri"/>
          <w:kern w:val="0"/>
          <w:sz w:val="22"/>
        </w:rPr>
        <w:t>ePBRC</w:t>
      </w:r>
      <w:proofErr w:type="spellEnd"/>
      <w:r w:rsidRPr="00BF0462">
        <w:rPr>
          <w:rFonts w:ascii="Calibri" w:eastAsia="ＭＳ 明朝" w:hAnsi="Calibri" w:cs="Calibri"/>
          <w:kern w:val="0"/>
          <w:sz w:val="22"/>
        </w:rPr>
        <w:t>) shall be prohibited.</w:t>
      </w:r>
      <w:ins w:id="34" w:author="JP (Coyle)" w:date="2025-07-09T11:36: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Export, import or re-export of fish parts other than the meat or collars (i.e., heads, eyes, roes, guts and tails) shall be exempted from the requirement of this CMM/Resolution.</w:t>
      </w:r>
    </w:p>
    <w:p w14:paraId="62BFE8B4" w14:textId="77777777" w:rsidR="00BF0462" w:rsidRPr="00BF0462" w:rsidRDefault="00BF0462" w:rsidP="00750CA5">
      <w:pPr>
        <w:widowControl/>
        <w:adjustRightInd w:val="0"/>
        <w:snapToGrid w:val="0"/>
        <w:ind w:left="220" w:hangingChars="100" w:hanging="220"/>
        <w:jc w:val="left"/>
        <w:rPr>
          <w:rFonts w:ascii="Calibri" w:eastAsia="ＭＳ 明朝" w:hAnsi="Calibri" w:cs="Calibri"/>
          <w:kern w:val="0"/>
          <w:sz w:val="22"/>
        </w:rPr>
      </w:pPr>
    </w:p>
    <w:p w14:paraId="774F3766" w14:textId="77777777" w:rsidR="00BF0462" w:rsidRPr="00BF0462" w:rsidRDefault="00BF0462" w:rsidP="00750CA5">
      <w:pPr>
        <w:widowControl/>
        <w:numPr>
          <w:ilvl w:val="0"/>
          <w:numId w:val="38"/>
        </w:numPr>
        <w:adjustRightInd w:val="0"/>
        <w:snapToGrid w:val="0"/>
        <w:jc w:val="left"/>
        <w:rPr>
          <w:rFonts w:ascii="Calibri" w:eastAsia="ＭＳ 明朝" w:hAnsi="Calibri" w:cs="Calibri"/>
          <w:kern w:val="0"/>
          <w:sz w:val="22"/>
        </w:rPr>
      </w:pPr>
      <w:r w:rsidRPr="00BF0462">
        <w:rPr>
          <w:rFonts w:ascii="Calibri" w:eastAsia="ＭＳ 明朝" w:hAnsi="Calibri" w:cs="Calibri"/>
          <w:kern w:val="0"/>
          <w:sz w:val="22"/>
        </w:rPr>
        <w:t xml:space="preserve">Development and implementation of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and </w:t>
      </w:r>
      <w:ins w:id="35" w:author="JP (Coyle)" w:date="2025-07-09T11:48: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36" w:author="JP (Coyle)" w:date="2025-07-09T11:48:00Z">
        <w:r w:rsidRPr="00BF0462">
          <w:rPr>
            <w:rFonts w:ascii="Calibri" w:eastAsia="ＭＳ 明朝" w:hAnsi="Calibri" w:cs="Calibri"/>
            <w:kern w:val="0"/>
            <w:sz w:val="22"/>
          </w:rPr>
          <w:t>]</w:t>
        </w:r>
      </w:ins>
    </w:p>
    <w:p w14:paraId="350D477B" w14:textId="77777777" w:rsidR="00BF0462" w:rsidRPr="00BF0462" w:rsidRDefault="00BF0462" w:rsidP="00750CA5">
      <w:pPr>
        <w:widowControl/>
        <w:numPr>
          <w:ilvl w:val="0"/>
          <w:numId w:val="40"/>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lastRenderedPageBreak/>
        <w:t xml:space="preserve">For the implementation of this CMM/Resolution, an interoperable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w:t>
      </w:r>
      <w:ins w:id="37" w:author="JP (Coyle)" w:date="2025-07-09T11:40:00Z">
        <w:r w:rsidRPr="00BF0462">
          <w:rPr>
            <w:rFonts w:ascii="Calibri" w:eastAsia="ＭＳ 明朝" w:hAnsi="Calibri" w:cs="Calibri"/>
            <w:kern w:val="0"/>
            <w:sz w:val="22"/>
          </w:rPr>
          <w:t xml:space="preserve">[between IATTC and WCPFC] </w:t>
        </w:r>
      </w:ins>
      <w:r w:rsidRPr="00BF0462">
        <w:rPr>
          <w:rFonts w:ascii="Calibri" w:eastAsia="ＭＳ 明朝" w:hAnsi="Calibri" w:cs="Calibri"/>
          <w:kern w:val="0"/>
          <w:sz w:val="22"/>
        </w:rPr>
        <w:t xml:space="preserve">will be developed. This system will also be made available for </w:t>
      </w:r>
      <w:ins w:id="38" w:author="JP (Coyle)" w:date="2025-07-09T11:49: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39" w:author="JP (Coyle)" w:date="2025-07-09T11:49:00Z">
        <w:r w:rsidRPr="00BF0462">
          <w:rPr>
            <w:rFonts w:ascii="Calibri" w:eastAsia="ＭＳ 明朝" w:hAnsi="Calibri" w:cs="Calibri"/>
            <w:kern w:val="0"/>
            <w:sz w:val="22"/>
          </w:rPr>
          <w:t>]</w:t>
        </w:r>
      </w:ins>
      <w:r w:rsidRPr="00BF0462">
        <w:rPr>
          <w:rFonts w:ascii="Calibri" w:eastAsia="ＭＳ 明朝" w:hAnsi="Calibri" w:cs="Calibri"/>
          <w:kern w:val="0"/>
          <w:sz w:val="22"/>
        </w:rPr>
        <w:t>. WCPFC and IATTC Secretariats should formulate the Terms of Reference for an open tender for the system development before the end of 20XX, or as soon as possible thereafter. Such Terms of Reference shall be approved by both WCPFC and IATTC. The Secretariat shall report to the Commission the result of tenders and progress on the system development thereafter.</w:t>
      </w:r>
    </w:p>
    <w:p w14:paraId="597C043C" w14:textId="77777777" w:rsidR="00BF0462" w:rsidRPr="00BF0462" w:rsidRDefault="00BF0462" w:rsidP="00750CA5">
      <w:pPr>
        <w:widowControl/>
        <w:numPr>
          <w:ilvl w:val="0"/>
          <w:numId w:val="40"/>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A pilot testing phase will be undertaken at least for </w:t>
      </w:r>
      <w:ins w:id="40" w:author="JP (Coyle)" w:date="2025-07-09T11:41:00Z">
        <w:r w:rsidRPr="00BF0462">
          <w:rPr>
            <w:rFonts w:ascii="Calibri" w:eastAsia="ＭＳ 明朝" w:hAnsi="Calibri" w:cs="Calibri"/>
            <w:kern w:val="0"/>
            <w:sz w:val="22"/>
          </w:rPr>
          <w:t>[</w:t>
        </w:r>
      </w:ins>
      <w:r w:rsidRPr="00BF0462">
        <w:rPr>
          <w:rFonts w:ascii="Calibri" w:eastAsia="ＭＳ 明朝" w:hAnsi="Calibri" w:cs="Calibri"/>
          <w:kern w:val="0"/>
          <w:sz w:val="22"/>
        </w:rPr>
        <w:t>X</w:t>
      </w:r>
      <w:ins w:id="41" w:author="JP (Coyle)" w:date="2025-07-09T11:41: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years to implement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and </w:t>
      </w:r>
      <w:ins w:id="42" w:author="JP (Coyle)" w:date="2025-07-09T11:49: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43" w:author="JP (Coyle)" w:date="2025-07-09T11:49:00Z">
        <w:r w:rsidRPr="00BF0462">
          <w:rPr>
            <w:rFonts w:ascii="Calibri" w:eastAsia="ＭＳ 明朝" w:hAnsi="Calibri" w:cs="Calibri"/>
            <w:kern w:val="0"/>
            <w:sz w:val="22"/>
          </w:rPr>
          <w:t>]</w:t>
        </w:r>
      </w:ins>
      <w:r w:rsidRPr="00BF0462">
        <w:rPr>
          <w:rFonts w:ascii="Calibri" w:eastAsia="ＭＳ 明朝" w:hAnsi="Calibri" w:cs="Calibri"/>
          <w:kern w:val="0"/>
          <w:sz w:val="22"/>
        </w:rPr>
        <w:t>. The pilot testing will involve CCMs/CPCs on a voluntary basis and cover range of actions required in this CMM/Resolution.</w:t>
      </w:r>
    </w:p>
    <w:p w14:paraId="05BB67BD" w14:textId="77777777" w:rsidR="00BF0462" w:rsidRPr="00BF0462" w:rsidRDefault="00BF0462" w:rsidP="00750CA5">
      <w:pPr>
        <w:widowControl/>
        <w:numPr>
          <w:ilvl w:val="0"/>
          <w:numId w:val="40"/>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Use of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is mandatory of all CCMs/CPCs once</w:t>
      </w:r>
      <w:ins w:id="44" w:author="JP (Coyle)" w:date="2025-07-09T11:43:00Z">
        <w:r w:rsidRPr="00BF0462">
          <w:rPr>
            <w:rFonts w:ascii="Calibri" w:eastAsia="ＭＳ 明朝" w:hAnsi="Calibri" w:cs="Calibri"/>
            <w:kern w:val="0"/>
            <w:sz w:val="22"/>
          </w:rPr>
          <w:t xml:space="preserve"> the establishment of the</w:t>
        </w:r>
      </w:ins>
      <w:r w:rsidRPr="00BF0462">
        <w:rPr>
          <w:rFonts w:ascii="Calibri" w:eastAsia="ＭＳ 明朝" w:hAnsi="Calibri" w:cs="Calibri"/>
          <w:kern w:val="0"/>
          <w:sz w:val="22"/>
        </w:rPr>
        <w:t xml:space="preserv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is </w:t>
      </w:r>
      <w:ins w:id="45" w:author="JP (Coyle)" w:date="2025-07-09T11:43:00Z">
        <w:r w:rsidRPr="00BF0462">
          <w:rPr>
            <w:rFonts w:ascii="Calibri" w:eastAsia="ＭＳ 明朝" w:hAnsi="Calibri" w:cs="Calibri"/>
            <w:kern w:val="0"/>
            <w:sz w:val="22"/>
          </w:rPr>
          <w:t>completed with necessary mod</w:t>
        </w:r>
      </w:ins>
      <w:ins w:id="46" w:author="JP (Coyle)" w:date="2025-07-09T11:44:00Z">
        <w:r w:rsidRPr="00BF0462">
          <w:rPr>
            <w:rFonts w:ascii="Calibri" w:eastAsia="ＭＳ 明朝" w:hAnsi="Calibri" w:cs="Calibri"/>
            <w:kern w:val="0"/>
            <w:sz w:val="22"/>
          </w:rPr>
          <w:t xml:space="preserve">ifications as a result of </w:t>
        </w:r>
      </w:ins>
      <w:del w:id="47" w:author="JP (Coyle)" w:date="2025-07-09T11:44:00Z">
        <w:r w:rsidRPr="00BF0462" w:rsidDel="009E552A">
          <w:rPr>
            <w:rFonts w:ascii="Calibri" w:eastAsia="ＭＳ 明朝" w:hAnsi="Calibri" w:cs="Calibri"/>
            <w:kern w:val="0"/>
            <w:sz w:val="22"/>
          </w:rPr>
          <w:delText>implemented after</w:delText>
        </w:r>
      </w:del>
      <w:r w:rsidRPr="00BF0462">
        <w:rPr>
          <w:rFonts w:ascii="Calibri" w:eastAsia="ＭＳ 明朝" w:hAnsi="Calibri" w:cs="Calibri"/>
          <w:kern w:val="0"/>
          <w:sz w:val="22"/>
        </w:rPr>
        <w:t xml:space="preserve"> the pilot testing phase.</w:t>
      </w:r>
    </w:p>
    <w:p w14:paraId="01876D65" w14:textId="77777777" w:rsidR="00BF0462" w:rsidRPr="00BF0462" w:rsidRDefault="00BF0462" w:rsidP="00750CA5">
      <w:pPr>
        <w:widowControl/>
        <w:numPr>
          <w:ilvl w:val="0"/>
          <w:numId w:val="40"/>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Notwithstanding </w:t>
      </w:r>
      <w:ins w:id="48" w:author="清水 宣維(SHIMIZU Nobushige)" w:date="2025-06-24T14:03:00Z">
        <w:del w:id="49" w:author="JP (Coyle)" w:date="2025-07-09T11:50:00Z">
          <w:r w:rsidRPr="00BF0462" w:rsidDel="0004282F">
            <w:rPr>
              <w:rFonts w:ascii="Calibri" w:eastAsia="ＭＳ 明朝" w:hAnsi="Calibri" w:cs="Calibri"/>
              <w:kern w:val="0"/>
              <w:sz w:val="22"/>
            </w:rPr>
            <w:delText>[</w:delText>
          </w:r>
        </w:del>
        <w:r w:rsidRPr="00BF0462">
          <w:rPr>
            <w:rFonts w:ascii="Calibri" w:eastAsia="ＭＳ 明朝" w:hAnsi="Calibri" w:cs="Calibri"/>
            <w:kern w:val="0"/>
            <w:sz w:val="22"/>
          </w:rPr>
          <w:t>paragraph 4 and</w:t>
        </w:r>
        <w:del w:id="50" w:author="JP (Coyle)" w:date="2025-07-09T11:50:00Z">
          <w:r w:rsidRPr="00BF0462" w:rsidDel="0004282F">
            <w:rPr>
              <w:rFonts w:ascii="Calibri" w:eastAsia="ＭＳ 明朝" w:hAnsi="Calibri" w:cs="Calibri"/>
              <w:kern w:val="0"/>
              <w:sz w:val="22"/>
            </w:rPr>
            <w:delText>]</w:delText>
          </w:r>
        </w:del>
      </w:ins>
      <w:del w:id="51" w:author="JP (Coyle)" w:date="2025-07-09T11:50:00Z">
        <w:r w:rsidRPr="00BF0462" w:rsidDel="004D5A0F">
          <w:rPr>
            <w:rFonts w:ascii="Calibri" w:eastAsia="ＭＳ 明朝" w:hAnsi="Calibri" w:cs="Calibri"/>
            <w:kern w:val="0"/>
            <w:sz w:val="22"/>
            <w:vertAlign w:val="superscript"/>
          </w:rPr>
          <w:footnoteReference w:id="3"/>
        </w:r>
      </w:del>
      <w:ins w:id="54" w:author="清水 宣維(SHIMIZU Nobushige)" w:date="2025-06-24T14:03:00Z">
        <w:r w:rsidRPr="00BF0462">
          <w:rPr>
            <w:rFonts w:ascii="Calibri" w:eastAsia="ＭＳ 明朝" w:hAnsi="Calibri" w:cs="Calibri"/>
            <w:kern w:val="0"/>
            <w:sz w:val="22"/>
          </w:rPr>
          <w:t xml:space="preserve"> </w:t>
        </w:r>
      </w:ins>
      <w:r w:rsidRPr="00BF0462">
        <w:rPr>
          <w:rFonts w:ascii="Calibri" w:eastAsia="ＭＳ 明朝" w:hAnsi="Calibri" w:cs="Calibri"/>
          <w:kern w:val="0"/>
          <w:sz w:val="22"/>
        </w:rPr>
        <w:t xml:space="preserve">subparagraph (3), paper PBCDs and </w:t>
      </w:r>
      <w:ins w:id="55" w:author="JP (Coyle)" w:date="2025-07-09T11:49:00Z">
        <w:r w:rsidRPr="00BF0462">
          <w:rPr>
            <w:rFonts w:ascii="Calibri" w:eastAsia="ＭＳ 明朝" w:hAnsi="Calibri" w:cs="Calibri"/>
            <w:kern w:val="0"/>
            <w:sz w:val="22"/>
          </w:rPr>
          <w:t>[</w:t>
        </w:r>
      </w:ins>
      <w:r w:rsidRPr="00BF0462">
        <w:rPr>
          <w:rFonts w:ascii="Calibri" w:eastAsia="ＭＳ 明朝" w:hAnsi="Calibri" w:cs="Calibri"/>
          <w:kern w:val="0"/>
          <w:sz w:val="22"/>
        </w:rPr>
        <w:t>PBRCs</w:t>
      </w:r>
      <w:ins w:id="56" w:author="JP (Coyle)" w:date="2025-07-09T11:49: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whose formats are attached as Annex A and B, respectively, or printed </w:t>
      </w:r>
      <w:proofErr w:type="spellStart"/>
      <w:r w:rsidRPr="00BF0462">
        <w:rPr>
          <w:rFonts w:ascii="Calibri" w:eastAsia="ＭＳ 明朝" w:hAnsi="Calibri" w:cs="Calibri"/>
          <w:kern w:val="0"/>
          <w:sz w:val="22"/>
        </w:rPr>
        <w:t>ePBCDs</w:t>
      </w:r>
      <w:proofErr w:type="spellEnd"/>
      <w:r w:rsidRPr="00BF0462">
        <w:rPr>
          <w:rFonts w:ascii="Calibri" w:eastAsia="ＭＳ 明朝" w:hAnsi="Calibri" w:cs="Calibri"/>
          <w:kern w:val="0"/>
          <w:sz w:val="22"/>
        </w:rPr>
        <w:t xml:space="preserve"> and </w:t>
      </w:r>
      <w:ins w:id="57" w:author="JP (Coyle)" w:date="2025-07-09T11:49: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ePBRCs</w:t>
      </w:r>
      <w:proofErr w:type="spellEnd"/>
      <w:ins w:id="58" w:author="JP (Coyle)" w:date="2025-07-09T11:49: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may be used in cases falling under the exceptional circumstances specified in paragraph 26. The provisions of paragraph 4 and Parts II through VII shall apply</w:t>
      </w:r>
      <w:r w:rsidRPr="00BF0462">
        <w:rPr>
          <w:rFonts w:ascii="Calibri" w:eastAsia="ＭＳ 明朝" w:hAnsi="Calibri" w:cs="Calibri"/>
          <w:i/>
          <w:iCs/>
          <w:kern w:val="0"/>
          <w:sz w:val="22"/>
        </w:rPr>
        <w:t xml:space="preserve"> mutatis mutandis</w:t>
      </w:r>
      <w:r w:rsidRPr="00BF0462">
        <w:rPr>
          <w:rFonts w:ascii="Calibri" w:eastAsia="ＭＳ 明朝" w:hAnsi="Calibri" w:cs="Calibri"/>
          <w:kern w:val="0"/>
          <w:sz w:val="22"/>
        </w:rPr>
        <w:t xml:space="preserve"> to paper PBCDs and PBRCs or printed </w:t>
      </w:r>
      <w:proofErr w:type="spellStart"/>
      <w:r w:rsidRPr="00BF0462">
        <w:rPr>
          <w:rFonts w:ascii="Calibri" w:eastAsia="ＭＳ 明朝" w:hAnsi="Calibri" w:cs="Calibri"/>
          <w:kern w:val="0"/>
          <w:sz w:val="22"/>
        </w:rPr>
        <w:t>ePBCDs</w:t>
      </w:r>
      <w:proofErr w:type="spellEnd"/>
      <w:r w:rsidRPr="00BF0462">
        <w:rPr>
          <w:rFonts w:ascii="Calibri" w:eastAsia="ＭＳ 明朝" w:hAnsi="Calibri" w:cs="Calibri"/>
          <w:kern w:val="0"/>
          <w:sz w:val="22"/>
        </w:rPr>
        <w:t xml:space="preserve"> and </w:t>
      </w:r>
      <w:ins w:id="59" w:author="JP (Coyle)" w:date="2025-07-09T11:49: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ePBRCs</w:t>
      </w:r>
      <w:proofErr w:type="spellEnd"/>
      <w:ins w:id="60" w:author="JP (Coyle)" w:date="2025-07-09T11:49:00Z">
        <w:r w:rsidRPr="00BF0462">
          <w:rPr>
            <w:rFonts w:ascii="Calibri" w:eastAsia="ＭＳ 明朝" w:hAnsi="Calibri" w:cs="Calibri"/>
            <w:kern w:val="0"/>
            <w:sz w:val="22"/>
          </w:rPr>
          <w:t>]</w:t>
        </w:r>
      </w:ins>
      <w:r w:rsidRPr="00BF0462">
        <w:rPr>
          <w:rFonts w:ascii="Calibri" w:eastAsia="ＭＳ 明朝" w:hAnsi="Calibri" w:cs="Calibri"/>
          <w:kern w:val="0"/>
          <w:sz w:val="22"/>
        </w:rPr>
        <w:t>.</w:t>
      </w:r>
    </w:p>
    <w:p w14:paraId="437C63DA" w14:textId="77777777" w:rsidR="00BF0462" w:rsidRPr="00BF0462" w:rsidRDefault="00BF0462" w:rsidP="00750CA5">
      <w:pPr>
        <w:widowControl/>
        <w:numPr>
          <w:ilvl w:val="0"/>
          <w:numId w:val="40"/>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will include a function that automatically detects any inconsistencies in the input data and notifies the relevant CCMs/CPCs of these inconsistencies. Such inconsistencies shall include the following:</w:t>
      </w:r>
    </w:p>
    <w:p w14:paraId="160F89D3" w14:textId="77777777" w:rsidR="00BF0462" w:rsidRPr="00BF0462" w:rsidRDefault="00BF0462" w:rsidP="00750CA5">
      <w:pPr>
        <w:widowControl/>
        <w:numPr>
          <w:ilvl w:val="0"/>
          <w:numId w:val="43"/>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 xml:space="preserve">The accumulated catch attributed to a CCM/CPC recorded in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exceeds that CCM/CPC’s catch quota or catch limit for the relevant management year (notification will be sent to the CCM/CPC).</w:t>
      </w:r>
    </w:p>
    <w:p w14:paraId="6D272A9B" w14:textId="77777777" w:rsidR="00BF0462" w:rsidRPr="00BF0462" w:rsidRDefault="00BF0462" w:rsidP="00750CA5">
      <w:pPr>
        <w:widowControl/>
        <w:numPr>
          <w:ilvl w:val="0"/>
          <w:numId w:val="43"/>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 xml:space="preserve">The amount of exported Pacific bluefin tuna recorded in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originating from a single vessel or trap on a single day exceeds the recorded amount of PBF caught by that vessel or trap on that day (notification will be sent to the exporting CCM/CPC).</w:t>
      </w:r>
    </w:p>
    <w:p w14:paraId="129A7D0A" w14:textId="77777777" w:rsidR="00BF0462" w:rsidRPr="00BF0462" w:rsidRDefault="00BF0462" w:rsidP="00750CA5">
      <w:pPr>
        <w:widowControl/>
        <w:adjustRightInd w:val="0"/>
        <w:snapToGrid w:val="0"/>
        <w:ind w:left="1507" w:hangingChars="685" w:hanging="1507"/>
        <w:jc w:val="left"/>
        <w:rPr>
          <w:rFonts w:ascii="Calibri" w:eastAsia="ＭＳ 明朝" w:hAnsi="Calibri" w:cs="Calibri"/>
          <w:kern w:val="0"/>
          <w:sz w:val="22"/>
        </w:rPr>
      </w:pPr>
    </w:p>
    <w:p w14:paraId="4BBB9E82"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Part II: Documents and Information Required</w:t>
      </w:r>
    </w:p>
    <w:p w14:paraId="77BCABB4"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1C14075D"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The following information shall be recorded in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Each item shall be in accordance with the specifications in Annex C.</w:t>
      </w:r>
    </w:p>
    <w:p w14:paraId="476B2EB6" w14:textId="77777777" w:rsidR="00BF0462" w:rsidRPr="00BF0462" w:rsidRDefault="00BF0462" w:rsidP="00750CA5">
      <w:pPr>
        <w:widowControl/>
        <w:numPr>
          <w:ilvl w:val="0"/>
          <w:numId w:val="41"/>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Information on catch</w:t>
      </w:r>
    </w:p>
    <w:p w14:paraId="75EBD13C" w14:textId="77777777" w:rsidR="00BF0462" w:rsidRPr="00BF0462" w:rsidRDefault="00BF0462" w:rsidP="00750CA5">
      <w:pPr>
        <w:widowControl/>
        <w:numPr>
          <w:ilvl w:val="0"/>
          <w:numId w:val="41"/>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Information on transshipment</w:t>
      </w:r>
    </w:p>
    <w:p w14:paraId="72C6D1D2" w14:textId="77777777" w:rsidR="00BF0462" w:rsidRPr="00BF0462" w:rsidRDefault="00BF0462" w:rsidP="00750CA5">
      <w:pPr>
        <w:widowControl/>
        <w:numPr>
          <w:ilvl w:val="0"/>
          <w:numId w:val="41"/>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Information on harvest</w:t>
      </w:r>
      <w:ins w:id="61" w:author="JP (Coyle)" w:date="2025-07-09T11:57:00Z">
        <w:r w:rsidRPr="00BF0462">
          <w:rPr>
            <w:rFonts w:ascii="Calibri" w:eastAsia="ＭＳ 明朝" w:hAnsi="Calibri" w:cs="Calibri"/>
            <w:kern w:val="0"/>
            <w:sz w:val="22"/>
          </w:rPr>
          <w:t xml:space="preserve"> </w:t>
        </w:r>
      </w:ins>
      <w:ins w:id="62" w:author="JP (Coyle)" w:date="2025-07-09T11:58:00Z">
        <w:r w:rsidRPr="00BF0462">
          <w:rPr>
            <w:rFonts w:ascii="Calibri" w:eastAsia="ＭＳ 明朝" w:hAnsi="Calibri" w:cs="Calibri"/>
            <w:kern w:val="0"/>
            <w:sz w:val="22"/>
          </w:rPr>
          <w:t>[(from cages)]</w:t>
        </w:r>
      </w:ins>
    </w:p>
    <w:p w14:paraId="506C5C33" w14:textId="77777777" w:rsidR="00BF0462" w:rsidRPr="00BF0462" w:rsidRDefault="00BF0462" w:rsidP="00750CA5">
      <w:pPr>
        <w:widowControl/>
        <w:numPr>
          <w:ilvl w:val="0"/>
          <w:numId w:val="41"/>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Information on first sale after catch </w:t>
      </w:r>
    </w:p>
    <w:p w14:paraId="6819F48E" w14:textId="77777777" w:rsidR="00BF0462" w:rsidRPr="00BF0462" w:rsidRDefault="00BF0462" w:rsidP="00750CA5">
      <w:pPr>
        <w:widowControl/>
        <w:numPr>
          <w:ilvl w:val="0"/>
          <w:numId w:val="41"/>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Information on </w:t>
      </w:r>
      <w:ins w:id="63" w:author="JP (Coyle)" w:date="2025-07-09T11:59:00Z">
        <w:r w:rsidRPr="00BF0462">
          <w:rPr>
            <w:rFonts w:ascii="Calibri" w:eastAsia="ＭＳ 明朝" w:hAnsi="Calibri" w:cs="Calibri"/>
            <w:kern w:val="0"/>
            <w:sz w:val="22"/>
          </w:rPr>
          <w:t>[</w:t>
        </w:r>
      </w:ins>
      <w:r w:rsidRPr="00BF0462">
        <w:rPr>
          <w:rFonts w:ascii="Calibri" w:eastAsia="ＭＳ 明朝" w:hAnsi="Calibri" w:cs="Calibri"/>
          <w:kern w:val="0"/>
          <w:sz w:val="22"/>
        </w:rPr>
        <w:t>export</w:t>
      </w:r>
      <w:ins w:id="64" w:author="JP (Coyle)" w:date="2025-07-09T11:59: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and import</w:t>
      </w:r>
    </w:p>
    <w:p w14:paraId="46C7D83B" w14:textId="77777777" w:rsidR="00BF0462" w:rsidRPr="00BF0462" w:rsidRDefault="00BF0462" w:rsidP="00750CA5">
      <w:pPr>
        <w:widowControl/>
        <w:adjustRightInd w:val="0"/>
        <w:snapToGrid w:val="0"/>
        <w:ind w:left="880"/>
        <w:rPr>
          <w:rFonts w:ascii="Calibri" w:eastAsia="ＭＳ 明朝" w:hAnsi="Calibri" w:cs="Calibri"/>
          <w:kern w:val="0"/>
          <w:sz w:val="22"/>
        </w:rPr>
      </w:pPr>
    </w:p>
    <w:p w14:paraId="7BBF37CE"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The following information shall be recorded in the </w:t>
      </w:r>
      <w:ins w:id="65" w:author="JP (Coyle)" w:date="2025-07-09T11:58: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66" w:author="JP (Coyle)" w:date="2025-07-09T11:58:00Z">
        <w:r w:rsidRPr="00BF0462">
          <w:rPr>
            <w:rFonts w:ascii="Calibri" w:eastAsia="ＭＳ 明朝" w:hAnsi="Calibri" w:cs="Calibri"/>
            <w:kern w:val="0"/>
            <w:sz w:val="22"/>
          </w:rPr>
          <w:t>]</w:t>
        </w:r>
      </w:ins>
      <w:r w:rsidRPr="00BF0462">
        <w:rPr>
          <w:rFonts w:ascii="Calibri" w:eastAsia="ＭＳ 明朝" w:hAnsi="Calibri" w:cs="Calibri"/>
          <w:kern w:val="0"/>
          <w:sz w:val="22"/>
        </w:rPr>
        <w:t>. Each item shall be in accordance with the specifications in Annex D.</w:t>
      </w:r>
    </w:p>
    <w:p w14:paraId="71CCDB02" w14:textId="77777777" w:rsidR="00BF0462" w:rsidRPr="00BF0462" w:rsidRDefault="00BF0462" w:rsidP="00750CA5">
      <w:pPr>
        <w:widowControl/>
        <w:numPr>
          <w:ilvl w:val="0"/>
          <w:numId w:val="46"/>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Information on imported PBF, including information on related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(s)</w:t>
      </w:r>
    </w:p>
    <w:p w14:paraId="5AFAE19F" w14:textId="77777777" w:rsidR="00BF0462" w:rsidRPr="00BF0462" w:rsidRDefault="00BF0462" w:rsidP="00750CA5">
      <w:pPr>
        <w:widowControl/>
        <w:numPr>
          <w:ilvl w:val="0"/>
          <w:numId w:val="46"/>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Information on re-export and import</w:t>
      </w:r>
    </w:p>
    <w:p w14:paraId="65AE8161" w14:textId="77777777" w:rsidR="00BF0462" w:rsidRPr="00BF0462" w:rsidRDefault="00BF0462" w:rsidP="00750CA5">
      <w:pPr>
        <w:autoSpaceDE w:val="0"/>
        <w:autoSpaceDN w:val="0"/>
        <w:adjustRightInd w:val="0"/>
        <w:snapToGrid w:val="0"/>
        <w:rPr>
          <w:rFonts w:ascii="Calibri" w:eastAsia="ＭＳ 明朝" w:hAnsi="Calibri" w:cs="Calibri"/>
          <w:bCs/>
          <w:kern w:val="0"/>
          <w:sz w:val="22"/>
        </w:rPr>
      </w:pPr>
    </w:p>
    <w:p w14:paraId="72A6404D" w14:textId="77777777" w:rsidR="00BF0462" w:rsidRPr="00BF0462" w:rsidRDefault="00BF0462" w:rsidP="00750CA5">
      <w:pPr>
        <w:widowControl/>
        <w:adjustRightInd w:val="0"/>
        <w:snapToGrid w:val="0"/>
        <w:jc w:val="left"/>
        <w:rPr>
          <w:rFonts w:ascii="Calibri" w:eastAsia="ＭＳ 明朝" w:hAnsi="Calibri" w:cs="Calibri"/>
          <w:b/>
          <w:bCs/>
          <w:kern w:val="0"/>
          <w:sz w:val="22"/>
          <w:lang w:eastAsia="zh-TW"/>
        </w:rPr>
      </w:pPr>
      <w:r w:rsidRPr="00BF0462">
        <w:rPr>
          <w:rFonts w:ascii="Calibri" w:eastAsia="ＭＳ 明朝" w:hAnsi="Calibri" w:cs="Calibri"/>
          <w:b/>
          <w:bCs/>
          <w:kern w:val="0"/>
          <w:sz w:val="22"/>
        </w:rPr>
        <w:t>Part III: Validation</w:t>
      </w:r>
    </w:p>
    <w:p w14:paraId="6EFDB08C" w14:textId="77777777" w:rsidR="00BF0462" w:rsidRPr="00BF0462" w:rsidRDefault="00BF0462" w:rsidP="00750CA5">
      <w:pPr>
        <w:widowControl/>
        <w:adjustRightInd w:val="0"/>
        <w:snapToGrid w:val="0"/>
        <w:rPr>
          <w:rFonts w:ascii="Calibri" w:eastAsia="ＭＳ 明朝" w:hAnsi="Calibri" w:cs="Calibri"/>
          <w:kern w:val="0"/>
          <w:sz w:val="22"/>
        </w:rPr>
      </w:pPr>
    </w:p>
    <w:p w14:paraId="156ADE54"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Record in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and </w:t>
      </w:r>
      <w:ins w:id="67" w:author="JP (Coyle)" w:date="2025-07-09T12:00: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w:t>
      </w:r>
      <w:ins w:id="68" w:author="清水 宣維(SHIMIZU Nobushige)" w:date="2025-06-24T14:04:00Z">
        <w:r w:rsidRPr="00BF0462">
          <w:rPr>
            <w:rFonts w:ascii="Calibri" w:eastAsia="ＭＳ 明朝" w:hAnsi="Calibri" w:cs="Calibri"/>
            <w:kern w:val="0"/>
            <w:sz w:val="22"/>
          </w:rPr>
          <w:t>RC</w:t>
        </w:r>
      </w:ins>
      <w:proofErr w:type="spellEnd"/>
      <w:ins w:id="69" w:author="JP (Coyle)" w:date="2025-07-09T12:00:00Z">
        <w:r w:rsidRPr="00BF0462">
          <w:rPr>
            <w:rFonts w:ascii="Calibri" w:eastAsia="ＭＳ 明朝" w:hAnsi="Calibri" w:cs="Calibri"/>
            <w:kern w:val="0"/>
            <w:sz w:val="22"/>
          </w:rPr>
          <w:t>]</w:t>
        </w:r>
      </w:ins>
      <w:del w:id="70" w:author="清水 宣維(SHIMIZU Nobushige)" w:date="2025-06-24T14:04:00Z">
        <w:r w:rsidRPr="00BF0462" w:rsidDel="00080D5C">
          <w:rPr>
            <w:rFonts w:ascii="Calibri" w:eastAsia="ＭＳ 明朝" w:hAnsi="Calibri" w:cs="Calibri"/>
            <w:kern w:val="0"/>
            <w:sz w:val="22"/>
          </w:rPr>
          <w:delText>CR</w:delText>
        </w:r>
      </w:del>
    </w:p>
    <w:p w14:paraId="3FDFEC8C" w14:textId="77777777" w:rsidR="00BF0462" w:rsidRPr="00BF0462" w:rsidRDefault="00BF0462" w:rsidP="00750CA5">
      <w:pPr>
        <w:widowControl/>
        <w:numPr>
          <w:ilvl w:val="0"/>
          <w:numId w:val="47"/>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lastRenderedPageBreak/>
        <w:t xml:space="preserve">The master or operator of a vessel, the trap or farm operator, the exporter, their authorized representative, or the authorized representative of the flag CCM/CPC, trap </w:t>
      </w:r>
      <w:bookmarkStart w:id="71" w:name="_Hlk199681050"/>
      <w:r w:rsidRPr="00BF0462">
        <w:rPr>
          <w:rFonts w:ascii="Calibri" w:eastAsia="ＭＳ 明朝" w:hAnsi="Calibri" w:cs="Calibri"/>
          <w:kern w:val="0"/>
          <w:sz w:val="22"/>
        </w:rPr>
        <w:t>CCM/CPC</w:t>
      </w:r>
      <w:bookmarkEnd w:id="71"/>
      <w:r w:rsidRPr="00BF0462">
        <w:rPr>
          <w:rFonts w:ascii="Calibri" w:eastAsia="ＭＳ 明朝" w:hAnsi="Calibri" w:cs="Calibri"/>
          <w:kern w:val="0"/>
          <w:sz w:val="22"/>
        </w:rPr>
        <w:t xml:space="preserve">, farm CCM/CPC or the CCM/CPC where PBF is exported from (hereinafter referred to as export CCM/CPC) shall record the information specified in paragraph 6 in the appropriate section of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on each occasion it catches, transships, harvests</w:t>
      </w:r>
      <w:ins w:id="72" w:author="JP (Coyle)" w:date="2025-07-09T12:01:00Z">
        <w:r w:rsidRPr="00BF0462">
          <w:rPr>
            <w:rFonts w:ascii="Calibri" w:eastAsia="ＭＳ 明朝" w:hAnsi="Calibri" w:cs="Calibri"/>
            <w:kern w:val="0"/>
            <w:sz w:val="22"/>
          </w:rPr>
          <w:t xml:space="preserve"> [(from </w:t>
        </w:r>
      </w:ins>
      <w:ins w:id="73" w:author="JP (Coyle)" w:date="2025-07-09T12:02:00Z">
        <w:r w:rsidRPr="00BF0462">
          <w:rPr>
            <w:rFonts w:ascii="Calibri" w:eastAsia="ＭＳ 明朝" w:hAnsi="Calibri" w:cs="Calibri"/>
            <w:kern w:val="0"/>
            <w:sz w:val="22"/>
          </w:rPr>
          <w:t>cages)]</w:t>
        </w:r>
      </w:ins>
      <w:r w:rsidRPr="00BF0462">
        <w:rPr>
          <w:rFonts w:ascii="Calibri" w:eastAsia="ＭＳ 明朝" w:hAnsi="Calibri" w:cs="Calibri"/>
          <w:kern w:val="0"/>
          <w:sz w:val="22"/>
        </w:rPr>
        <w:t>, first sells, or exports PBF.</w:t>
      </w:r>
    </w:p>
    <w:p w14:paraId="0C827AE6" w14:textId="77777777" w:rsidR="00BF0462" w:rsidRPr="00BF0462" w:rsidRDefault="00BF0462" w:rsidP="00750CA5">
      <w:pPr>
        <w:widowControl/>
        <w:numPr>
          <w:ilvl w:val="0"/>
          <w:numId w:val="47"/>
        </w:numPr>
        <w:adjustRightInd w:val="0"/>
        <w:snapToGrid w:val="0"/>
        <w:ind w:left="884" w:hanging="442"/>
        <w:rPr>
          <w:rFonts w:ascii="Calibri" w:eastAsia="ＭＳ 明朝" w:hAnsi="Calibri" w:cs="Calibri"/>
          <w:kern w:val="0"/>
          <w:sz w:val="22"/>
        </w:rPr>
      </w:pPr>
      <w:del w:id="74" w:author="JP (Coyle)" w:date="2025-07-09T12:06:00Z">
        <w:r w:rsidRPr="00BF0462" w:rsidDel="00CD4F64">
          <w:rPr>
            <w:rFonts w:ascii="Calibri" w:eastAsia="ＭＳ 明朝" w:hAnsi="Calibri" w:cs="Calibri"/>
            <w:kern w:val="0"/>
            <w:sz w:val="22"/>
          </w:rPr>
          <w:delText>Notwithstanding subparagraph (1), following the recording of catch and transshipment information in the ePBCD, the recording of information afterwards in the ePBCD is not required for PBF that is not exported.</w:delText>
        </w:r>
      </w:del>
      <w:r w:rsidRPr="00BF0462">
        <w:rPr>
          <w:rFonts w:ascii="Calibri" w:eastAsia="ＭＳ 明朝" w:hAnsi="Calibri" w:cs="Calibri"/>
          <w:kern w:val="0"/>
          <w:sz w:val="22"/>
        </w:rPr>
        <w:t xml:space="preserve"> </w:t>
      </w:r>
      <w:ins w:id="75" w:author="JP (Coyle)" w:date="2025-07-09T12:03:00Z">
        <w:r w:rsidRPr="00BF0462">
          <w:rPr>
            <w:rFonts w:ascii="Calibri" w:eastAsia="ＭＳ 明朝" w:hAnsi="Calibri" w:cs="Calibri"/>
            <w:kern w:val="0"/>
            <w:sz w:val="22"/>
          </w:rPr>
          <w:t>For PBF that is not exported, catch and transshi</w:t>
        </w:r>
      </w:ins>
      <w:ins w:id="76" w:author="JP (Coyle)" w:date="2025-07-09T12:04:00Z">
        <w:r w:rsidRPr="00BF0462">
          <w:rPr>
            <w:rFonts w:ascii="Calibri" w:eastAsia="ＭＳ 明朝" w:hAnsi="Calibri" w:cs="Calibri"/>
            <w:kern w:val="0"/>
            <w:sz w:val="22"/>
          </w:rPr>
          <w:t xml:space="preserve">pment information must be recorded in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however, the additional information required in sub-paragraph (1) is not required. </w:t>
        </w:r>
      </w:ins>
    </w:p>
    <w:p w14:paraId="04B17A56" w14:textId="77777777" w:rsidR="00BF0462" w:rsidRPr="00BF0462" w:rsidRDefault="00BF0462" w:rsidP="00750CA5">
      <w:pPr>
        <w:widowControl/>
        <w:numPr>
          <w:ilvl w:val="0"/>
          <w:numId w:val="47"/>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 xml:space="preserve">Information on catch shall be recorded within [   </w:t>
      </w:r>
      <w:ins w:id="77" w:author="JP (Coyle)" w:date="2025-07-09T12:12:00Z">
        <w:r w:rsidRPr="00BF0462">
          <w:rPr>
            <w:rFonts w:ascii="Calibri" w:eastAsia="ＭＳ 明朝" w:hAnsi="Calibri" w:cs="Calibri"/>
            <w:kern w:val="0"/>
            <w:sz w:val="22"/>
          </w:rPr>
          <w:t>7</w:t>
        </w:r>
      </w:ins>
      <w:del w:id="78" w:author="JP (Coyle)" w:date="2025-07-09T12:12:00Z">
        <w:r w:rsidRPr="00BF0462" w:rsidDel="00016347">
          <w:rPr>
            <w:rFonts w:ascii="Calibri" w:eastAsia="ＭＳ 明朝" w:hAnsi="Calibri" w:cs="Calibri"/>
            <w:kern w:val="0"/>
            <w:sz w:val="22"/>
          </w:rPr>
          <w:delText xml:space="preserve"> </w:delText>
        </w:r>
      </w:del>
      <w:r w:rsidRPr="00BF0462">
        <w:rPr>
          <w:rFonts w:ascii="Calibri" w:eastAsia="ＭＳ 明朝" w:hAnsi="Calibri" w:cs="Calibri"/>
          <w:kern w:val="0"/>
          <w:sz w:val="22"/>
        </w:rPr>
        <w:t xml:space="preserve">] days of the landing. However, if the landing of PBF by one vessel or one trap at a time is less than [1] metric ton, </w:t>
      </w:r>
      <w:ins w:id="79" w:author="JP (Coyle)" w:date="2025-07-09T12:08:00Z">
        <w:r w:rsidRPr="00BF0462">
          <w:rPr>
            <w:rFonts w:ascii="Calibri" w:eastAsia="ＭＳ 明朝" w:hAnsi="Calibri" w:cs="Calibri"/>
            <w:kern w:val="0"/>
            <w:sz w:val="22"/>
          </w:rPr>
          <w:t xml:space="preserve">or the PBF is tagged in accordance with </w:t>
        </w:r>
      </w:ins>
      <w:ins w:id="80" w:author="JP (Coyle)" w:date="2025-07-09T12:09:00Z">
        <w:r w:rsidRPr="00BF0462">
          <w:rPr>
            <w:rFonts w:ascii="Calibri" w:eastAsia="ＭＳ 明朝" w:hAnsi="Calibri" w:cs="Calibri"/>
            <w:kern w:val="0"/>
            <w:sz w:val="22"/>
          </w:rPr>
          <w:t>P</w:t>
        </w:r>
      </w:ins>
      <w:ins w:id="81" w:author="JP (Coyle)" w:date="2025-07-09T12:08:00Z">
        <w:r w:rsidRPr="00BF0462">
          <w:rPr>
            <w:rFonts w:ascii="Calibri" w:eastAsia="ＭＳ 明朝" w:hAnsi="Calibri" w:cs="Calibri"/>
            <w:kern w:val="0"/>
            <w:sz w:val="22"/>
          </w:rPr>
          <w:t xml:space="preserve">art </w:t>
        </w:r>
      </w:ins>
      <w:ins w:id="82" w:author="JP (Coyle)" w:date="2025-07-09T12:09:00Z">
        <w:r w:rsidRPr="00BF0462">
          <w:rPr>
            <w:rFonts w:ascii="Calibri" w:eastAsia="ＭＳ 明朝" w:hAnsi="Calibri" w:cs="Calibri"/>
            <w:kern w:val="0"/>
            <w:sz w:val="22"/>
          </w:rPr>
          <w:t>IV</w:t>
        </w:r>
      </w:ins>
      <w:ins w:id="83" w:author="JP (Coyle)" w:date="2025-07-09T12:08:00Z">
        <w:r w:rsidRPr="00BF0462">
          <w:rPr>
            <w:rFonts w:ascii="Calibri" w:eastAsia="ＭＳ 明朝" w:hAnsi="Calibri" w:cs="Calibri"/>
            <w:kern w:val="0"/>
            <w:sz w:val="22"/>
          </w:rPr>
          <w:t xml:space="preserve">, </w:t>
        </w:r>
      </w:ins>
      <w:r w:rsidRPr="00BF0462">
        <w:rPr>
          <w:rFonts w:ascii="Calibri" w:eastAsia="ＭＳ 明朝" w:hAnsi="Calibri" w:cs="Calibri"/>
          <w:kern w:val="0"/>
          <w:sz w:val="22"/>
        </w:rPr>
        <w:t xml:space="preserve">the information may be recorded within [    ] days.  When PBF is caged, information on catch shall be recorded within [    ].  Any transfer of the caged PBF shall be prohibited until the information on catch is recorded. </w:t>
      </w:r>
    </w:p>
    <w:p w14:paraId="27AEF23C" w14:textId="77777777" w:rsidR="00BF0462" w:rsidRPr="00BF0462" w:rsidRDefault="00BF0462" w:rsidP="00750CA5">
      <w:pPr>
        <w:widowControl/>
        <w:numPr>
          <w:ilvl w:val="0"/>
          <w:numId w:val="47"/>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 xml:space="preserve">The re-exporter, its authorized representative, or the authorized representative of the CCM/CPC where the PBF is re-exported from (hereinafter referred to as re-export CCM/CPC) shall record the information specified in paragraph 7 in the appropriate section of the </w:t>
      </w:r>
      <w:ins w:id="84" w:author="JP (Coyle)" w:date="2025-07-09T12:02: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85" w:author="JP (Coyle)" w:date="2025-07-09T12:02: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on each occasion they re-exports PBF.</w:t>
      </w:r>
    </w:p>
    <w:p w14:paraId="7D8FBC16" w14:textId="77777777" w:rsidR="00BF0462" w:rsidRPr="00BF0462" w:rsidRDefault="00BF0462" w:rsidP="00750CA5">
      <w:pPr>
        <w:widowControl/>
        <w:adjustRightInd w:val="0"/>
        <w:snapToGrid w:val="0"/>
        <w:ind w:left="440"/>
        <w:jc w:val="left"/>
        <w:rPr>
          <w:rFonts w:ascii="Calibri" w:eastAsia="ＭＳ 明朝" w:hAnsi="Calibri" w:cs="Calibri"/>
          <w:kern w:val="0"/>
          <w:sz w:val="22"/>
        </w:rPr>
      </w:pPr>
    </w:p>
    <w:p w14:paraId="0E2FA576" w14:textId="77777777" w:rsidR="00BF0462" w:rsidRPr="00BF0462" w:rsidRDefault="00BF0462" w:rsidP="00750CA5">
      <w:pPr>
        <w:widowControl/>
        <w:numPr>
          <w:ilvl w:val="0"/>
          <w:numId w:val="38"/>
        </w:numPr>
        <w:adjustRightInd w:val="0"/>
        <w:snapToGrid w:val="0"/>
        <w:jc w:val="left"/>
        <w:rPr>
          <w:rFonts w:ascii="Calibri" w:eastAsia="ＭＳ 明朝" w:hAnsi="Calibri" w:cs="Calibri"/>
          <w:kern w:val="0"/>
          <w:sz w:val="22"/>
        </w:rPr>
      </w:pPr>
      <w:r w:rsidRPr="00BF0462">
        <w:rPr>
          <w:rFonts w:ascii="Calibri" w:eastAsia="ＭＳ 明朝" w:hAnsi="Calibri" w:cs="Calibri"/>
          <w:kern w:val="0"/>
          <w:sz w:val="22"/>
        </w:rPr>
        <w:t xml:space="preserve">Validation of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and </w:t>
      </w:r>
      <w:ins w:id="86" w:author="JP (Coyle)" w:date="2025-07-09T12:03: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87" w:author="JP (Coyle)" w:date="2025-07-09T12:03:00Z">
        <w:r w:rsidRPr="00BF0462">
          <w:rPr>
            <w:rFonts w:ascii="Calibri" w:eastAsia="ＭＳ 明朝" w:hAnsi="Calibri" w:cs="Calibri"/>
            <w:kern w:val="0"/>
            <w:sz w:val="22"/>
          </w:rPr>
          <w:t>]</w:t>
        </w:r>
      </w:ins>
    </w:p>
    <w:p w14:paraId="54EB50F2" w14:textId="77777777" w:rsidR="00BF0462" w:rsidRPr="00BF0462" w:rsidRDefault="00BF0462" w:rsidP="00750CA5">
      <w:pPr>
        <w:widowControl/>
        <w:numPr>
          <w:ilvl w:val="0"/>
          <w:numId w:val="4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and </w:t>
      </w:r>
      <w:ins w:id="88" w:author="JP (Coyle)" w:date="2025-07-09T12:03: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89" w:author="JP (Coyle)" w:date="2025-07-09T12:03: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must be validated by an authorized government official, or other authorized individual or institution, of the flag CCM/CPC, trap CCM/CPC, farm CCM/CPC, export CCM/CPC or re-export CCM/CPC that caught, harvested</w:t>
      </w:r>
      <w:ins w:id="90" w:author="JP (Coyle)" w:date="2025-07-09T12:14:00Z">
        <w:r w:rsidRPr="00BF0462">
          <w:rPr>
            <w:rFonts w:ascii="Calibri" w:eastAsia="ＭＳ 明朝" w:hAnsi="Calibri" w:cs="Calibri"/>
            <w:kern w:val="0"/>
            <w:sz w:val="22"/>
          </w:rPr>
          <w:t xml:space="preserve"> [(from cages)]</w:t>
        </w:r>
      </w:ins>
      <w:r w:rsidRPr="00BF0462">
        <w:rPr>
          <w:rFonts w:ascii="Calibri" w:eastAsia="ＭＳ 明朝" w:hAnsi="Calibri" w:cs="Calibri"/>
          <w:kern w:val="0"/>
          <w:sz w:val="22"/>
        </w:rPr>
        <w:t>, exported or re-exported PBF.</w:t>
      </w:r>
      <w:r w:rsidRPr="00BF0462" w:rsidDel="00034E7D">
        <w:rPr>
          <w:rFonts w:ascii="Calibri" w:eastAsia="ＭＳ 明朝" w:hAnsi="Calibri" w:cs="Calibri"/>
          <w:kern w:val="0"/>
          <w:sz w:val="22"/>
        </w:rPr>
        <w:t xml:space="preserve"> </w:t>
      </w:r>
    </w:p>
    <w:p w14:paraId="628D2CC7" w14:textId="77777777" w:rsidR="00BF0462" w:rsidRPr="00BF0462" w:rsidRDefault="00BF0462" w:rsidP="00750CA5">
      <w:pPr>
        <w:widowControl/>
        <w:numPr>
          <w:ilvl w:val="0"/>
          <w:numId w:val="4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shall be validated only when:</w:t>
      </w:r>
    </w:p>
    <w:p w14:paraId="5CFBB877" w14:textId="77777777" w:rsidR="00BF0462" w:rsidRPr="00BF0462" w:rsidRDefault="00BF0462" w:rsidP="00750CA5">
      <w:pPr>
        <w:widowControl/>
        <w:numPr>
          <w:ilvl w:val="0"/>
          <w:numId w:val="49"/>
        </w:numPr>
        <w:adjustRightInd w:val="0"/>
        <w:snapToGrid w:val="0"/>
        <w:ind w:left="1349" w:hanging="442"/>
        <w:rPr>
          <w:rFonts w:ascii="Calibri" w:eastAsia="ＭＳ 明朝" w:hAnsi="Calibri" w:cs="Calibri"/>
          <w:kern w:val="0"/>
          <w:sz w:val="22"/>
        </w:rPr>
      </w:pPr>
      <w:bookmarkStart w:id="91" w:name="_Hlk199622816"/>
      <w:r w:rsidRPr="00BF0462">
        <w:rPr>
          <w:rFonts w:ascii="Calibri" w:eastAsia="ＭＳ 明朝" w:hAnsi="Calibri" w:cs="Calibri"/>
          <w:kern w:val="0"/>
          <w:sz w:val="22"/>
        </w:rPr>
        <w:t xml:space="preserve">All the information provided in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has been established to be accurate</w:t>
      </w:r>
      <w:bookmarkEnd w:id="91"/>
      <w:r w:rsidRPr="00BF0462">
        <w:rPr>
          <w:rFonts w:ascii="Calibri" w:eastAsia="ＭＳ 明朝" w:hAnsi="Calibri" w:cs="Calibri"/>
          <w:kern w:val="0"/>
          <w:sz w:val="22"/>
        </w:rPr>
        <w:t>;</w:t>
      </w:r>
    </w:p>
    <w:p w14:paraId="3FE095D5" w14:textId="77777777" w:rsidR="00BF0462" w:rsidRPr="00BF0462" w:rsidRDefault="00BF0462" w:rsidP="00750CA5">
      <w:pPr>
        <w:widowControl/>
        <w:numPr>
          <w:ilvl w:val="0"/>
          <w:numId w:val="49"/>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 xml:space="preserve">The accumulated catch attributed to a CCM/CPC is within that CCM/CPC’s catch quota or catch limit for the relevant management year; and, </w:t>
      </w:r>
    </w:p>
    <w:p w14:paraId="25E0D5BC" w14:textId="77777777" w:rsidR="00BF0462" w:rsidRPr="00BF0462" w:rsidRDefault="00BF0462" w:rsidP="00750CA5">
      <w:pPr>
        <w:widowControl/>
        <w:numPr>
          <w:ilvl w:val="0"/>
          <w:numId w:val="49"/>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 xml:space="preserve">The PBF in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was caught, transshipped, harvested</w:t>
      </w:r>
      <w:ins w:id="92" w:author="JP (Coyle)" w:date="2025-07-09T12:15:00Z">
        <w:r w:rsidRPr="00BF0462">
          <w:rPr>
            <w:rFonts w:ascii="Calibri" w:eastAsia="ＭＳ 明朝" w:hAnsi="Calibri" w:cs="Calibri"/>
            <w:kern w:val="0"/>
            <w:sz w:val="22"/>
          </w:rPr>
          <w:t xml:space="preserve"> [(from cages)]</w:t>
        </w:r>
      </w:ins>
      <w:r w:rsidRPr="00BF0462">
        <w:rPr>
          <w:rFonts w:ascii="Calibri" w:eastAsia="ＭＳ 明朝" w:hAnsi="Calibri" w:cs="Calibri"/>
          <w:kern w:val="0"/>
          <w:sz w:val="22"/>
        </w:rPr>
        <w:t xml:space="preserve"> or sold in compliance with other applicable provisions of CMMs/Resolutions.</w:t>
      </w:r>
    </w:p>
    <w:p w14:paraId="3D746078" w14:textId="77777777" w:rsidR="00BF0462" w:rsidRPr="00BF0462" w:rsidRDefault="00BF0462" w:rsidP="00750CA5">
      <w:pPr>
        <w:widowControl/>
        <w:numPr>
          <w:ilvl w:val="0"/>
          <w:numId w:val="4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The </w:t>
      </w:r>
      <w:ins w:id="93" w:author="JP (Coyle)" w:date="2025-07-09T12:14: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94" w:author="JP (Coyle)" w:date="2025-07-09T12:14: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shall be validated only when:</w:t>
      </w:r>
    </w:p>
    <w:p w14:paraId="34A5A6E6" w14:textId="77777777" w:rsidR="00BF0462" w:rsidRPr="00BF0462" w:rsidRDefault="00BF0462" w:rsidP="00750CA5">
      <w:pPr>
        <w:widowControl/>
        <w:numPr>
          <w:ilvl w:val="0"/>
          <w:numId w:val="50"/>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 xml:space="preserve">All the information provided in the </w:t>
      </w:r>
      <w:ins w:id="95" w:author="JP (Coyle)" w:date="2025-07-09T12:14: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96" w:author="JP (Coyle)" w:date="2025-07-09T12:14: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has been established to be accurate;</w:t>
      </w:r>
    </w:p>
    <w:p w14:paraId="52008E16" w14:textId="77777777" w:rsidR="00BF0462" w:rsidRPr="00BF0462" w:rsidRDefault="00BF0462" w:rsidP="00750CA5">
      <w:pPr>
        <w:widowControl/>
        <w:numPr>
          <w:ilvl w:val="0"/>
          <w:numId w:val="50"/>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 xml:space="preserve">All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numbers relating to the previously imported PBF products are included.</w:t>
      </w:r>
    </w:p>
    <w:p w14:paraId="7A57B53C" w14:textId="77777777" w:rsidR="00BF0462" w:rsidRPr="00BF0462" w:rsidRDefault="00BF0462" w:rsidP="00750CA5">
      <w:pPr>
        <w:widowControl/>
        <w:numPr>
          <w:ilvl w:val="0"/>
          <w:numId w:val="50"/>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 xml:space="preserve">Each related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had been validated and accepted for the importation of the products declared on the </w:t>
      </w:r>
      <w:ins w:id="97" w:author="JP (Coyle)" w:date="2025-07-09T12:14: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98" w:author="JP (Coyle)" w:date="2025-07-09T12:14:00Z">
        <w:r w:rsidRPr="00BF0462">
          <w:rPr>
            <w:rFonts w:ascii="Calibri" w:eastAsia="ＭＳ 明朝" w:hAnsi="Calibri" w:cs="Calibri"/>
            <w:kern w:val="0"/>
            <w:sz w:val="22"/>
          </w:rPr>
          <w:t>]</w:t>
        </w:r>
      </w:ins>
      <w:r w:rsidRPr="00BF0462">
        <w:rPr>
          <w:rFonts w:ascii="Calibri" w:eastAsia="ＭＳ 明朝" w:hAnsi="Calibri" w:cs="Calibri"/>
          <w:kern w:val="0"/>
          <w:sz w:val="22"/>
        </w:rPr>
        <w:t>; and,</w:t>
      </w:r>
    </w:p>
    <w:p w14:paraId="11D0B76F" w14:textId="77777777" w:rsidR="00BF0462" w:rsidRPr="00BF0462" w:rsidRDefault="00BF0462" w:rsidP="00750CA5">
      <w:pPr>
        <w:widowControl/>
        <w:numPr>
          <w:ilvl w:val="0"/>
          <w:numId w:val="50"/>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 xml:space="preserve">The products to be re-exported are wholly or partly the same product on the validated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(s).</w:t>
      </w:r>
    </w:p>
    <w:p w14:paraId="0F19E1E3" w14:textId="77777777" w:rsidR="00BF0462" w:rsidRPr="00BF0462" w:rsidRDefault="00BF0462" w:rsidP="00750CA5">
      <w:pPr>
        <w:autoSpaceDE w:val="0"/>
        <w:autoSpaceDN w:val="0"/>
        <w:adjustRightInd w:val="0"/>
        <w:snapToGrid w:val="0"/>
        <w:rPr>
          <w:rFonts w:ascii="Calibri" w:eastAsia="ＭＳ 明朝" w:hAnsi="Calibri" w:cs="Calibri"/>
          <w:bCs/>
          <w:kern w:val="0"/>
          <w:sz w:val="22"/>
        </w:rPr>
      </w:pPr>
    </w:p>
    <w:p w14:paraId="6EFB7CA8"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Part IV: Tag</w:t>
      </w:r>
    </w:p>
    <w:p w14:paraId="40EA25E7"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71BCE5E8"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Notwithstanding paragraph 9, validation of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shall not be required when PBF is tagged by the flag CCM/CPC or trap CCM/CPC in accordance with the following criteria: </w:t>
      </w:r>
    </w:p>
    <w:p w14:paraId="76CCF10F" w14:textId="77777777" w:rsidR="00BF0462" w:rsidRPr="00BF0462" w:rsidRDefault="00BF0462" w:rsidP="00750CA5">
      <w:pPr>
        <w:widowControl/>
        <w:numPr>
          <w:ilvl w:val="0"/>
          <w:numId w:val="42"/>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All PBF in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concerned are individually tagged; </w:t>
      </w:r>
    </w:p>
    <w:p w14:paraId="2F48CF5A" w14:textId="77777777" w:rsidR="00BF0462" w:rsidRPr="00BF0462" w:rsidRDefault="00BF0462" w:rsidP="00750CA5">
      <w:pPr>
        <w:widowControl/>
        <w:numPr>
          <w:ilvl w:val="0"/>
          <w:numId w:val="42"/>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The minimum information associated with the tag includes:</w:t>
      </w:r>
    </w:p>
    <w:p w14:paraId="17476FC3" w14:textId="77777777" w:rsidR="00BF0462" w:rsidRPr="00BF0462" w:rsidRDefault="00BF0462" w:rsidP="00750CA5">
      <w:pPr>
        <w:widowControl/>
        <w:numPr>
          <w:ilvl w:val="0"/>
          <w:numId w:val="45"/>
        </w:numPr>
        <w:adjustRightInd w:val="0"/>
        <w:snapToGrid w:val="0"/>
        <w:ind w:left="1349" w:hanging="442"/>
        <w:rPr>
          <w:rFonts w:ascii="Calibri" w:eastAsia="ＭＳ 明朝" w:hAnsi="Calibri" w:cs="Calibri"/>
          <w:kern w:val="0"/>
          <w:sz w:val="22"/>
        </w:rPr>
      </w:pPr>
      <w:bookmarkStart w:id="99" w:name="_Hlk199531118"/>
      <w:r w:rsidRPr="00BF0462">
        <w:rPr>
          <w:rFonts w:ascii="Calibri" w:eastAsia="ＭＳ 明朝" w:hAnsi="Calibri" w:cs="Calibri"/>
          <w:kern w:val="0"/>
          <w:sz w:val="22"/>
        </w:rPr>
        <w:t>Identifying information on the vessel or trap that caught PBF;</w:t>
      </w:r>
    </w:p>
    <w:p w14:paraId="2A974AEE" w14:textId="77777777" w:rsidR="00BF0462" w:rsidRPr="00BF0462" w:rsidRDefault="00BF0462" w:rsidP="00750CA5">
      <w:pPr>
        <w:widowControl/>
        <w:numPr>
          <w:ilvl w:val="0"/>
          <w:numId w:val="45"/>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The date of catch or landing;</w:t>
      </w:r>
    </w:p>
    <w:p w14:paraId="0922640E" w14:textId="77777777" w:rsidR="00BF0462" w:rsidRPr="00BF0462" w:rsidRDefault="00BF0462" w:rsidP="00750CA5">
      <w:pPr>
        <w:widowControl/>
        <w:numPr>
          <w:ilvl w:val="0"/>
          <w:numId w:val="45"/>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lastRenderedPageBreak/>
        <w:t>The area of catch of the PBF;</w:t>
      </w:r>
    </w:p>
    <w:bookmarkEnd w:id="99"/>
    <w:p w14:paraId="07652D87" w14:textId="77777777" w:rsidR="00BF0462" w:rsidRPr="00BF0462" w:rsidRDefault="00BF0462" w:rsidP="00750CA5">
      <w:pPr>
        <w:widowControl/>
        <w:numPr>
          <w:ilvl w:val="0"/>
          <w:numId w:val="45"/>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The type of product and weight of the PBF;</w:t>
      </w:r>
    </w:p>
    <w:p w14:paraId="4F904F9C" w14:textId="77777777" w:rsidR="00BF0462" w:rsidRPr="00BF0462" w:rsidRDefault="00BF0462" w:rsidP="00750CA5">
      <w:pPr>
        <w:widowControl/>
        <w:numPr>
          <w:ilvl w:val="0"/>
          <w:numId w:val="45"/>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Information on the exporter and importer (where applicable);</w:t>
      </w:r>
    </w:p>
    <w:p w14:paraId="6E4AFD05" w14:textId="77777777" w:rsidR="00BF0462" w:rsidRPr="00BF0462" w:rsidRDefault="00BF0462" w:rsidP="00750CA5">
      <w:pPr>
        <w:widowControl/>
        <w:numPr>
          <w:ilvl w:val="0"/>
          <w:numId w:val="45"/>
        </w:numPr>
        <w:adjustRightInd w:val="0"/>
        <w:snapToGrid w:val="0"/>
        <w:ind w:left="1349" w:hanging="442"/>
        <w:rPr>
          <w:rFonts w:ascii="Calibri" w:eastAsia="ＭＳ 明朝" w:hAnsi="Calibri" w:cs="Calibri"/>
          <w:kern w:val="0"/>
          <w:sz w:val="22"/>
        </w:rPr>
      </w:pPr>
      <w:r w:rsidRPr="00BF0462">
        <w:rPr>
          <w:rFonts w:ascii="Calibri" w:eastAsia="ＭＳ 明朝" w:hAnsi="Calibri" w:cs="Calibri"/>
          <w:kern w:val="0"/>
          <w:sz w:val="22"/>
        </w:rPr>
        <w:t>The point of export (where applicable).</w:t>
      </w:r>
    </w:p>
    <w:p w14:paraId="4DD9917E" w14:textId="77777777" w:rsidR="00BF0462" w:rsidRPr="00BF0462" w:rsidRDefault="00BF0462" w:rsidP="00750CA5">
      <w:pPr>
        <w:widowControl/>
        <w:numPr>
          <w:ilvl w:val="0"/>
          <w:numId w:val="42"/>
        </w:numPr>
        <w:adjustRightInd w:val="0"/>
        <w:snapToGrid w:val="0"/>
        <w:rPr>
          <w:rFonts w:ascii="Calibri" w:eastAsia="ＭＳ 明朝" w:hAnsi="Calibri" w:cs="Calibri"/>
          <w:bCs/>
          <w:kern w:val="0"/>
          <w:sz w:val="22"/>
        </w:rPr>
      </w:pPr>
      <w:r w:rsidRPr="00BF0462">
        <w:rPr>
          <w:rFonts w:ascii="Calibri" w:eastAsia="ＭＳ 明朝" w:hAnsi="Calibri" w:cs="Calibri"/>
          <w:kern w:val="0"/>
          <w:sz w:val="22"/>
        </w:rPr>
        <w:t>Information on tagged fish is compiled by the responsible CCM/CPC and made available to the Secretariat upon its request.</w:t>
      </w:r>
    </w:p>
    <w:p w14:paraId="2EAF5F2C" w14:textId="77777777" w:rsidR="00BF0462" w:rsidRPr="00BF0462" w:rsidRDefault="00BF0462" w:rsidP="00750CA5">
      <w:pPr>
        <w:widowControl/>
        <w:adjustRightInd w:val="0"/>
        <w:snapToGrid w:val="0"/>
        <w:ind w:left="440"/>
        <w:rPr>
          <w:rFonts w:ascii="Calibri" w:eastAsia="ＭＳ 明朝" w:hAnsi="Calibri" w:cs="Calibri"/>
          <w:bCs/>
          <w:kern w:val="0"/>
          <w:sz w:val="22"/>
        </w:rPr>
      </w:pPr>
    </w:p>
    <w:p w14:paraId="18E2F101"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CCMs/CPCs may require their vessels or traps to affix a tag to each </w:t>
      </w:r>
      <w:ins w:id="100" w:author="清水 宣維(SHIMIZU Nobushige)" w:date="2025-06-24T14:04:00Z">
        <w:r w:rsidRPr="00BF0462">
          <w:rPr>
            <w:rFonts w:ascii="Calibri" w:eastAsia="ＭＳ 明朝" w:hAnsi="Calibri" w:cs="Calibri"/>
            <w:kern w:val="0"/>
            <w:sz w:val="22"/>
          </w:rPr>
          <w:t>PBF</w:t>
        </w:r>
      </w:ins>
      <w:del w:id="101" w:author="清水 宣維(SHIMIZU Nobushige)" w:date="2025-06-24T14:04:00Z">
        <w:r w:rsidRPr="00BF0462" w:rsidDel="00242AF9">
          <w:rPr>
            <w:rFonts w:ascii="Calibri" w:eastAsia="ＭＳ 明朝" w:hAnsi="Calibri" w:cs="Calibri"/>
            <w:kern w:val="0"/>
            <w:sz w:val="22"/>
          </w:rPr>
          <w:delText>BFT</w:delText>
        </w:r>
      </w:del>
      <w:r w:rsidRPr="00BF0462">
        <w:rPr>
          <w:rFonts w:ascii="Calibri" w:eastAsia="ＭＳ 明朝" w:hAnsi="Calibri" w:cs="Calibri"/>
          <w:kern w:val="0"/>
          <w:sz w:val="22"/>
        </w:rPr>
        <w:t xml:space="preserve"> preferably at the timing of kill, but no later than the time of landing. The tags shall have unique country-specific numbers and be tamper proof. The tag numbers shall be linked to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w:t>
      </w:r>
    </w:p>
    <w:p w14:paraId="55447AEB" w14:textId="77777777" w:rsidR="00BF0462" w:rsidRPr="00BF0462" w:rsidRDefault="00BF0462" w:rsidP="00750CA5">
      <w:pPr>
        <w:widowControl/>
        <w:adjustRightInd w:val="0"/>
        <w:snapToGrid w:val="0"/>
        <w:ind w:left="440"/>
        <w:rPr>
          <w:rFonts w:ascii="Calibri" w:eastAsia="ＭＳ 明朝" w:hAnsi="Calibri" w:cs="Calibri"/>
          <w:kern w:val="0"/>
          <w:sz w:val="22"/>
        </w:rPr>
      </w:pPr>
    </w:p>
    <w:p w14:paraId="3F2C751E"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Such tags shall only be used when the accumulated catch attributed to a CCM/CPC is within that CCM/CPC’s catch quota or catch limit for the relevant management year, including where appropriate individual quotas allocated to vessels or traps.</w:t>
      </w:r>
    </w:p>
    <w:p w14:paraId="2795E162"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3BF42C24"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Part V: Verification for PBF trade</w:t>
      </w:r>
    </w:p>
    <w:p w14:paraId="214E3C1E"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516518F9"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Each CCM/CPC shall ensure that its competent authorities, or other authorized individuals or institutions take steps to identify each consignment of PBF imported into or exported or re-exported from its territory and request and examine the validated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(s) and </w:t>
      </w:r>
      <w:ins w:id="102" w:author="JP (Coyle)" w:date="2025-07-09T12:17: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r w:rsidRPr="00BF0462">
        <w:rPr>
          <w:rFonts w:ascii="Calibri" w:eastAsia="ＭＳ 明朝" w:hAnsi="Calibri" w:cs="Calibri"/>
          <w:kern w:val="0"/>
          <w:sz w:val="22"/>
        </w:rPr>
        <w:t>(s)</w:t>
      </w:r>
      <w:ins w:id="103" w:author="JP (Coyle)" w:date="2025-07-09T12:17: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as well as other related documentation for each consignment of PBF when it is exported, imported or re-exported. These authorities, individuals or institutions may also examine the contents of the consignment to verify the information contained in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and in related documents and, where necessary, shall carry out verifications with the </w:t>
      </w:r>
      <w:ins w:id="104" w:author="JP (Coyle)" w:date="2025-07-09T12:26:00Z">
        <w:r w:rsidRPr="00BF0462">
          <w:rPr>
            <w:rFonts w:ascii="Calibri" w:eastAsia="ＭＳ 明朝" w:hAnsi="Calibri" w:cs="Calibri"/>
            <w:kern w:val="0"/>
            <w:sz w:val="22"/>
          </w:rPr>
          <w:t>importer or exporter</w:t>
        </w:r>
      </w:ins>
      <w:del w:id="105" w:author="JP (Coyle)" w:date="2025-07-09T12:26:00Z">
        <w:r w:rsidRPr="00BF0462" w:rsidDel="00D637A8">
          <w:rPr>
            <w:rFonts w:ascii="Calibri" w:eastAsia="ＭＳ 明朝" w:hAnsi="Calibri" w:cs="Calibri"/>
            <w:kern w:val="0"/>
            <w:sz w:val="22"/>
          </w:rPr>
          <w:delText>operators</w:delText>
        </w:r>
      </w:del>
      <w:r w:rsidRPr="00BF0462">
        <w:rPr>
          <w:rFonts w:ascii="Calibri" w:eastAsia="ＭＳ 明朝" w:hAnsi="Calibri" w:cs="Calibri"/>
          <w:kern w:val="0"/>
          <w:sz w:val="22"/>
        </w:rPr>
        <w:t xml:space="preserve"> concerned.</w:t>
      </w:r>
    </w:p>
    <w:p w14:paraId="2E7BECA3" w14:textId="77777777" w:rsidR="00BF0462" w:rsidRPr="00BF0462" w:rsidRDefault="00BF0462" w:rsidP="00750CA5">
      <w:pPr>
        <w:widowControl/>
        <w:adjustRightInd w:val="0"/>
        <w:snapToGrid w:val="0"/>
        <w:ind w:left="440"/>
        <w:jc w:val="left"/>
        <w:rPr>
          <w:rFonts w:ascii="Calibri" w:eastAsia="ＭＳ 明朝" w:hAnsi="Calibri" w:cs="Calibri"/>
          <w:kern w:val="0"/>
          <w:sz w:val="22"/>
        </w:rPr>
      </w:pPr>
    </w:p>
    <w:p w14:paraId="6331FD6F"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If as a result of examinations or verifications carried out pursuant to paragraph 13, </w:t>
      </w:r>
      <w:ins w:id="106" w:author="清水 宣維(SHIMIZU Nobushige)" w:date="2025-06-24T14:05:00Z">
        <w:del w:id="107" w:author="JP (Coyle)" w:date="2025-07-09T12:28:00Z">
          <w:r w:rsidRPr="00BF0462" w:rsidDel="00C909E4">
            <w:rPr>
              <w:rFonts w:ascii="Calibri" w:eastAsia="ＭＳ 明朝" w:hAnsi="Calibri" w:cs="Calibri"/>
              <w:kern w:val="0"/>
              <w:sz w:val="22"/>
            </w:rPr>
            <w:delText>[</w:delText>
          </w:r>
        </w:del>
      </w:ins>
      <w:del w:id="108" w:author="JP (Coyle)" w:date="2025-07-09T12:28:00Z">
        <w:r w:rsidRPr="00BF0462" w:rsidDel="00C909E4">
          <w:rPr>
            <w:rFonts w:ascii="Calibri" w:eastAsia="ＭＳ 明朝" w:hAnsi="Calibri" w:cs="Calibri"/>
            <w:kern w:val="0"/>
            <w:sz w:val="22"/>
          </w:rPr>
          <w:delText>a dou</w:delText>
        </w:r>
      </w:del>
      <w:del w:id="109" w:author="JP (Coyle)" w:date="2025-07-09T12:27:00Z">
        <w:r w:rsidRPr="00BF0462" w:rsidDel="00C909E4">
          <w:rPr>
            <w:rFonts w:ascii="Calibri" w:eastAsia="ＭＳ 明朝" w:hAnsi="Calibri" w:cs="Calibri"/>
            <w:kern w:val="0"/>
            <w:sz w:val="22"/>
          </w:rPr>
          <w:delText>bt arises</w:delText>
        </w:r>
      </w:del>
      <w:ins w:id="110" w:author="清水 宣維(SHIMIZU Nobushige)" w:date="2025-06-24T14:05:00Z">
        <w:del w:id="111" w:author="JP (Coyle)" w:date="2025-07-09T12:27:00Z">
          <w:r w:rsidRPr="00BF0462" w:rsidDel="00C909E4">
            <w:rPr>
              <w:rFonts w:ascii="Calibri" w:eastAsia="ＭＳ 明朝" w:hAnsi="Calibri" w:cs="Calibri"/>
              <w:kern w:val="0"/>
              <w:sz w:val="22"/>
            </w:rPr>
            <w:delText>]</w:delText>
          </w:r>
        </w:del>
      </w:ins>
      <w:r w:rsidRPr="00BF0462">
        <w:rPr>
          <w:rFonts w:ascii="Calibri" w:eastAsia="ＭＳ 明朝" w:hAnsi="Calibri" w:cs="Calibri"/>
          <w:kern w:val="0"/>
          <w:sz w:val="22"/>
        </w:rPr>
        <w:t xml:space="preserve"> </w:t>
      </w:r>
      <w:ins w:id="112" w:author="清水 宣維(SHIMIZU Nobushige)" w:date="2025-06-24T14:05:00Z">
        <w:del w:id="113" w:author="JP (Coyle)" w:date="2025-07-09T12:28:00Z">
          <w:r w:rsidRPr="00BF0462" w:rsidDel="00C909E4">
            <w:rPr>
              <w:rFonts w:ascii="Calibri" w:eastAsia="ＭＳ 明朝" w:hAnsi="Calibri" w:cs="Calibri"/>
              <w:kern w:val="0"/>
              <w:sz w:val="22"/>
            </w:rPr>
            <w:delText>[</w:delText>
          </w:r>
        </w:del>
        <w:r w:rsidRPr="00BF0462">
          <w:rPr>
            <w:rFonts w:ascii="Calibri" w:eastAsia="ＭＳ 明朝" w:hAnsi="Calibri" w:cs="Calibri"/>
            <w:kern w:val="0"/>
            <w:sz w:val="22"/>
          </w:rPr>
          <w:t>question</w:t>
        </w:r>
      </w:ins>
      <w:ins w:id="114" w:author="JP (Coyle)" w:date="2025-07-09T12:27:00Z">
        <w:r w:rsidRPr="00BF0462">
          <w:rPr>
            <w:rFonts w:ascii="Calibri" w:eastAsia="ＭＳ 明朝" w:hAnsi="Calibri" w:cs="Calibri"/>
            <w:kern w:val="0"/>
            <w:sz w:val="22"/>
          </w:rPr>
          <w:t>s</w:t>
        </w:r>
      </w:ins>
      <w:ins w:id="115" w:author="清水 宣維(SHIMIZU Nobushige)" w:date="2025-06-24T14:05:00Z">
        <w:r w:rsidRPr="00BF0462">
          <w:rPr>
            <w:rFonts w:ascii="Calibri" w:eastAsia="ＭＳ 明朝" w:hAnsi="Calibri" w:cs="Calibri"/>
            <w:kern w:val="0"/>
            <w:sz w:val="22"/>
          </w:rPr>
          <w:t xml:space="preserve"> arise</w:t>
        </w:r>
        <w:del w:id="116" w:author="JP (Coyle)" w:date="2025-07-09T12:28:00Z">
          <w:r w:rsidRPr="00BF0462" w:rsidDel="00C909E4">
            <w:rPr>
              <w:rFonts w:ascii="Calibri" w:eastAsia="ＭＳ 明朝" w:hAnsi="Calibri" w:cs="Calibri"/>
              <w:kern w:val="0"/>
              <w:sz w:val="22"/>
            </w:rPr>
            <w:delText>]</w:delText>
          </w:r>
        </w:del>
      </w:ins>
      <w:del w:id="117" w:author="JP (Coyle)" w:date="2025-07-09T12:28:00Z">
        <w:r w:rsidRPr="00BF0462" w:rsidDel="00C909E4">
          <w:rPr>
            <w:rFonts w:ascii="Calibri" w:eastAsia="ＭＳ 明朝" w:hAnsi="Calibri" w:cs="Calibri"/>
            <w:kern w:val="0"/>
            <w:sz w:val="22"/>
            <w:vertAlign w:val="superscript"/>
          </w:rPr>
          <w:footnoteReference w:id="4"/>
        </w:r>
      </w:del>
      <w:r w:rsidRPr="00BF0462">
        <w:rPr>
          <w:rFonts w:ascii="Calibri" w:eastAsia="ＭＳ 明朝" w:hAnsi="Calibri" w:cs="Calibri"/>
          <w:kern w:val="0"/>
          <w:sz w:val="22"/>
        </w:rPr>
        <w:t xml:space="preserve"> regarding the information contained in an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or </w:t>
      </w:r>
      <w:ins w:id="120" w:author="JP (Coyle)" w:date="2025-07-09T12:24: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121" w:author="JP (Coyle)" w:date="2025-07-09T12:24: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the final importing CCM/CPC and the CCM/CPC whose competent authorities validated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(s) or </w:t>
      </w:r>
      <w:ins w:id="122" w:author="JP (Coyle)" w:date="2025-07-09T12:24: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r w:rsidRPr="00BF0462">
        <w:rPr>
          <w:rFonts w:ascii="Calibri" w:eastAsia="ＭＳ 明朝" w:hAnsi="Calibri" w:cs="Calibri"/>
          <w:kern w:val="0"/>
          <w:sz w:val="22"/>
        </w:rPr>
        <w:t>(s)</w:t>
      </w:r>
      <w:ins w:id="123" w:author="JP (Coyle)" w:date="2025-07-09T12:24: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shall cooperate to </w:t>
      </w:r>
      <w:ins w:id="124" w:author="JP (Coyle)" w:date="2025-07-09T12:30:00Z">
        <w:r w:rsidRPr="00BF0462">
          <w:rPr>
            <w:rFonts w:ascii="Calibri" w:eastAsia="ＭＳ 明朝" w:hAnsi="Calibri" w:cs="Calibri"/>
            <w:kern w:val="0"/>
            <w:sz w:val="22"/>
          </w:rPr>
          <w:t>address</w:t>
        </w:r>
      </w:ins>
      <w:del w:id="125" w:author="JP (Coyle)" w:date="2025-07-09T12:30:00Z">
        <w:r w:rsidRPr="00BF0462" w:rsidDel="007455F4">
          <w:rPr>
            <w:rFonts w:ascii="Calibri" w:eastAsia="ＭＳ 明朝" w:hAnsi="Calibri" w:cs="Calibri"/>
            <w:kern w:val="0"/>
            <w:sz w:val="22"/>
          </w:rPr>
          <w:delText>resolve</w:delText>
        </w:r>
      </w:del>
      <w:r w:rsidRPr="00BF0462">
        <w:rPr>
          <w:rFonts w:ascii="Calibri" w:eastAsia="ＭＳ 明朝" w:hAnsi="Calibri" w:cs="Calibri"/>
          <w:kern w:val="0"/>
          <w:sz w:val="22"/>
        </w:rPr>
        <w:t xml:space="preserve"> such </w:t>
      </w:r>
      <w:ins w:id="126" w:author="JP (Coyle)" w:date="2025-07-09T12:29:00Z">
        <w:r w:rsidRPr="00BF0462">
          <w:rPr>
            <w:rFonts w:ascii="Calibri" w:eastAsia="ＭＳ 明朝" w:hAnsi="Calibri" w:cs="Calibri"/>
            <w:kern w:val="0"/>
            <w:sz w:val="22"/>
          </w:rPr>
          <w:t>questions</w:t>
        </w:r>
      </w:ins>
      <w:del w:id="127" w:author="JP (Coyle)" w:date="2025-07-09T12:29:00Z">
        <w:r w:rsidRPr="00BF0462" w:rsidDel="00420B82">
          <w:rPr>
            <w:rFonts w:ascii="Calibri" w:eastAsia="ＭＳ 明朝" w:hAnsi="Calibri" w:cs="Calibri"/>
            <w:kern w:val="0"/>
            <w:sz w:val="22"/>
          </w:rPr>
          <w:delText>doubts</w:delText>
        </w:r>
      </w:del>
      <w:r w:rsidRPr="00BF0462">
        <w:rPr>
          <w:rFonts w:ascii="Calibri" w:eastAsia="ＭＳ 明朝" w:hAnsi="Calibri" w:cs="Calibri"/>
          <w:kern w:val="0"/>
          <w:sz w:val="22"/>
        </w:rPr>
        <w:t>.</w:t>
      </w:r>
    </w:p>
    <w:p w14:paraId="0FD46B76" w14:textId="77777777" w:rsidR="00BF0462" w:rsidRPr="00BF0462" w:rsidRDefault="00BF0462" w:rsidP="00750CA5">
      <w:pPr>
        <w:widowControl/>
        <w:adjustRightInd w:val="0"/>
        <w:snapToGrid w:val="0"/>
        <w:ind w:left="440"/>
        <w:jc w:val="left"/>
        <w:rPr>
          <w:rFonts w:ascii="Calibri" w:eastAsia="ＭＳ 明朝" w:hAnsi="Calibri" w:cs="Calibri"/>
          <w:kern w:val="0"/>
          <w:sz w:val="22"/>
        </w:rPr>
      </w:pPr>
    </w:p>
    <w:p w14:paraId="632B4311"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If a CCM/CPC involved in export, import or re-export of PBF identifies a consignment in violation of paragraph 4, it shall notify the findings to the </w:t>
      </w:r>
      <w:ins w:id="128" w:author="JP (Coyle)" w:date="2025-07-09T14:05:00Z">
        <w:r w:rsidRPr="00BF0462">
          <w:rPr>
            <w:rFonts w:ascii="Calibri" w:eastAsia="ＭＳ 明朝" w:hAnsi="Calibri" w:cs="Calibri"/>
            <w:kern w:val="0"/>
            <w:sz w:val="22"/>
          </w:rPr>
          <w:t>rele</w:t>
        </w:r>
      </w:ins>
      <w:ins w:id="129" w:author="JP (Coyle)" w:date="2025-07-09T14:06:00Z">
        <w:r w:rsidRPr="00BF0462">
          <w:rPr>
            <w:rFonts w:ascii="Calibri" w:eastAsia="ＭＳ 明朝" w:hAnsi="Calibri" w:cs="Calibri"/>
            <w:kern w:val="0"/>
            <w:sz w:val="22"/>
          </w:rPr>
          <w:t>vant CCM/CPC</w:t>
        </w:r>
      </w:ins>
      <w:ins w:id="130" w:author="JP (Coyle)" w:date="2025-07-09T14:07:00Z">
        <w:r w:rsidRPr="00BF0462">
          <w:rPr>
            <w:rFonts w:ascii="Calibri" w:eastAsia="ＭＳ 明朝" w:hAnsi="Calibri" w:cs="Calibri"/>
            <w:kern w:val="0"/>
            <w:sz w:val="22"/>
          </w:rPr>
          <w:t xml:space="preserve">. The relevant CCM/CPC shall </w:t>
        </w:r>
      </w:ins>
      <w:ins w:id="131" w:author="JP (Coyle)" w:date="2025-07-09T14:11:00Z">
        <w:r w:rsidRPr="00BF0462">
          <w:rPr>
            <w:rFonts w:ascii="Calibri" w:eastAsia="ＭＳ 明朝" w:hAnsi="Calibri" w:cs="Calibri"/>
            <w:kern w:val="0"/>
            <w:sz w:val="22"/>
          </w:rPr>
          <w:t xml:space="preserve">take </w:t>
        </w:r>
      </w:ins>
      <w:ins w:id="132" w:author="JP (Coyle)" w:date="2025-07-09T14:12:00Z">
        <w:r w:rsidRPr="00BF0462">
          <w:rPr>
            <w:rFonts w:ascii="Calibri" w:eastAsia="ＭＳ 明朝" w:hAnsi="Calibri" w:cs="Calibri"/>
            <w:kern w:val="0"/>
            <w:sz w:val="22"/>
          </w:rPr>
          <w:t>necessary measures, including investigations, and share the results with the informing CCM/CPC.</w:t>
        </w:r>
      </w:ins>
      <w:ins w:id="133" w:author="清水 宣維(SHIMIZU Nobushige)" w:date="2025-06-24T14:05:00Z">
        <w:del w:id="134" w:author="JP (Coyle)" w:date="2025-07-09T14:06:00Z">
          <w:r w:rsidRPr="00BF0462" w:rsidDel="005F79AC">
            <w:rPr>
              <w:rFonts w:ascii="Calibri" w:eastAsia="ＭＳ 明朝" w:hAnsi="Calibri" w:cs="Calibri"/>
              <w:kern w:val="0"/>
              <w:sz w:val="22"/>
            </w:rPr>
            <w:delText>[</w:delText>
          </w:r>
        </w:del>
      </w:ins>
      <w:del w:id="135" w:author="JP (Coyle)" w:date="2025-07-09T14:06:00Z">
        <w:r w:rsidRPr="00BF0462" w:rsidDel="005F79AC">
          <w:rPr>
            <w:rFonts w:ascii="Calibri" w:eastAsia="ＭＳ 明朝" w:hAnsi="Calibri" w:cs="Calibri"/>
            <w:kern w:val="0"/>
            <w:sz w:val="22"/>
          </w:rPr>
          <w:delText>Secretariat</w:delText>
        </w:r>
      </w:del>
      <w:ins w:id="136" w:author="清水 宣維(SHIMIZU Nobushige)" w:date="2025-06-24T14:05:00Z">
        <w:del w:id="137" w:author="JP (Coyle)" w:date="2025-07-09T14:06:00Z">
          <w:r w:rsidRPr="00BF0462" w:rsidDel="005F79AC">
            <w:rPr>
              <w:rFonts w:ascii="Calibri" w:eastAsia="ＭＳ 明朝" w:hAnsi="Calibri" w:cs="Calibri"/>
              <w:kern w:val="0"/>
              <w:sz w:val="22"/>
            </w:rPr>
            <w:delText>]</w:delText>
          </w:r>
        </w:del>
      </w:ins>
      <w:del w:id="138" w:author="JP (Coyle)" w:date="2025-07-09T14:06:00Z">
        <w:r w:rsidRPr="00BF0462" w:rsidDel="005F79AC">
          <w:rPr>
            <w:rFonts w:ascii="Calibri" w:eastAsia="ＭＳ 明朝" w:hAnsi="Calibri" w:cs="Calibri"/>
            <w:kern w:val="0"/>
            <w:sz w:val="22"/>
            <w:vertAlign w:val="superscript"/>
          </w:rPr>
          <w:footnoteReference w:id="5"/>
        </w:r>
        <w:r w:rsidRPr="00BF0462" w:rsidDel="0039252D">
          <w:rPr>
            <w:rFonts w:ascii="Calibri" w:eastAsia="ＭＳ 明朝" w:hAnsi="Calibri" w:cs="Calibri"/>
            <w:kern w:val="0"/>
            <w:sz w:val="22"/>
          </w:rPr>
          <w:delText>, the export CCM/CPC, re-export CCM/CPC and, where known, the flag CCM/CPC.</w:delText>
        </w:r>
      </w:del>
    </w:p>
    <w:p w14:paraId="0DB8BBAB" w14:textId="77777777" w:rsidR="00BF0462" w:rsidRPr="00BF0462" w:rsidRDefault="00BF0462" w:rsidP="00750CA5">
      <w:pPr>
        <w:widowControl/>
        <w:adjustRightInd w:val="0"/>
        <w:snapToGrid w:val="0"/>
        <w:ind w:left="440"/>
        <w:rPr>
          <w:rFonts w:ascii="Calibri" w:eastAsia="ＭＳ 明朝" w:hAnsi="Calibri" w:cs="Calibri"/>
          <w:kern w:val="0"/>
          <w:sz w:val="22"/>
        </w:rPr>
      </w:pPr>
    </w:p>
    <w:p w14:paraId="03045675"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Pending the examinations or verifications under paragraph 13 to confirm compliance of PBF consignment with the requirements in this CMM/Resolution and any other relevant CCMs/Resolutions, the CCMs/CPCs shall not grant its release for export, import and re-export.</w:t>
      </w:r>
    </w:p>
    <w:p w14:paraId="587576FB" w14:textId="77777777" w:rsidR="00BF0462" w:rsidRPr="00BF0462" w:rsidRDefault="00BF0462" w:rsidP="00750CA5">
      <w:pPr>
        <w:autoSpaceDE w:val="0"/>
        <w:autoSpaceDN w:val="0"/>
        <w:adjustRightInd w:val="0"/>
        <w:snapToGrid w:val="0"/>
        <w:rPr>
          <w:rFonts w:ascii="Calibri" w:eastAsia="ＭＳ 明朝" w:hAnsi="Calibri" w:cs="Calibri"/>
          <w:bCs/>
          <w:kern w:val="0"/>
          <w:sz w:val="22"/>
        </w:rPr>
      </w:pPr>
    </w:p>
    <w:p w14:paraId="2D626908"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Where a CCM/CPC, as a result of examinations or verifications under paragraph 13 and in cooperation with the validating authorities concerned, determines that an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or </w:t>
      </w:r>
      <w:ins w:id="141" w:author="JP (Coyle)" w:date="2025-07-09T14:01: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142" w:author="JP (Coyle)" w:date="2025-07-09T14:01: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is invalid, import, export and re-export of the PBF consignment shall be prohibited. </w:t>
      </w:r>
    </w:p>
    <w:p w14:paraId="33642D53" w14:textId="77777777" w:rsidR="00BF0462" w:rsidRPr="00BF0462" w:rsidRDefault="00BF0462" w:rsidP="00750CA5">
      <w:pPr>
        <w:autoSpaceDE w:val="0"/>
        <w:autoSpaceDN w:val="0"/>
        <w:adjustRightInd w:val="0"/>
        <w:snapToGrid w:val="0"/>
        <w:rPr>
          <w:rFonts w:ascii="Calibri" w:eastAsia="ＭＳ 明朝" w:hAnsi="Calibri" w:cs="Calibri"/>
          <w:bCs/>
          <w:kern w:val="0"/>
          <w:sz w:val="22"/>
        </w:rPr>
      </w:pPr>
    </w:p>
    <w:p w14:paraId="252BA5B1"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Part VI: Communication</w:t>
      </w:r>
    </w:p>
    <w:p w14:paraId="1680374B"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4FD5F05E"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Each CCM/CPC shall notify the Secretariat of the name, title, organization and address of the government officials or other authorized individuals specified in paragraph 9(1), and the name and address of the other authorized institutions specified in the same paragraph and, where appropriate, the name and title of the officials who are individually empowered within those institutions. This notification shall indicate the date at which the authorization comes into force. Any changes to the content of the notification under this paragraph shall be promptly notified to the Secretariat.</w:t>
      </w:r>
    </w:p>
    <w:p w14:paraId="5D7321DC" w14:textId="77777777" w:rsidR="00BF0462" w:rsidRPr="00BF0462" w:rsidRDefault="00BF0462" w:rsidP="00750CA5">
      <w:pPr>
        <w:widowControl/>
        <w:adjustRightInd w:val="0"/>
        <w:snapToGrid w:val="0"/>
        <w:rPr>
          <w:rFonts w:ascii="Calibri" w:eastAsia="ＭＳ 明朝" w:hAnsi="Calibri" w:cs="Calibri"/>
          <w:kern w:val="0"/>
          <w:sz w:val="22"/>
        </w:rPr>
      </w:pPr>
    </w:p>
    <w:p w14:paraId="24E6DB5A"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Each CCM/CPC shall notify the Secretariat of the name, address and contact details of the organization that will serve as the point of contact for questions related to </w:t>
      </w:r>
      <w:proofErr w:type="spellStart"/>
      <w:r w:rsidRPr="00BF0462">
        <w:rPr>
          <w:rFonts w:ascii="Calibri" w:eastAsia="ＭＳ 明朝" w:hAnsi="Calibri" w:cs="Calibri"/>
          <w:kern w:val="0"/>
          <w:sz w:val="22"/>
        </w:rPr>
        <w:t>ePBCDs</w:t>
      </w:r>
      <w:proofErr w:type="spellEnd"/>
      <w:r w:rsidRPr="00BF0462">
        <w:rPr>
          <w:rFonts w:ascii="Calibri" w:eastAsia="ＭＳ 明朝" w:hAnsi="Calibri" w:cs="Calibri"/>
          <w:kern w:val="0"/>
          <w:sz w:val="22"/>
        </w:rPr>
        <w:t xml:space="preserve"> or </w:t>
      </w:r>
      <w:ins w:id="143" w:author="JP (Coyle)" w:date="2025-07-09T14:14: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ePBRCs</w:t>
      </w:r>
      <w:proofErr w:type="spellEnd"/>
      <w:ins w:id="144" w:author="JP (Coyle)" w:date="2025-07-09T14:14: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concerning the CCM/CPC. Any changes to the content of the notification under this paragraph shall be promptly notified to the Secretariat.</w:t>
      </w:r>
    </w:p>
    <w:p w14:paraId="4779CAC9" w14:textId="77777777" w:rsidR="00BF0462" w:rsidRPr="00BF0462" w:rsidRDefault="00BF0462" w:rsidP="00750CA5">
      <w:pPr>
        <w:widowControl/>
        <w:adjustRightInd w:val="0"/>
        <w:snapToGrid w:val="0"/>
        <w:ind w:left="1440" w:hanging="1440"/>
        <w:rPr>
          <w:rFonts w:ascii="Calibri" w:eastAsia="ＭＳ 明朝" w:hAnsi="Calibri" w:cs="Calibri"/>
          <w:kern w:val="0"/>
          <w:sz w:val="22"/>
        </w:rPr>
      </w:pPr>
    </w:p>
    <w:p w14:paraId="2665589D"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All CCMs/CPCs concerned shall, as soon as possible for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implementation, submit to the Secretariat the data necessary to ensure the registration of their users in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Access to and use of the system cannot be ensured for those who fail to provide and maintain the data required by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w:t>
      </w:r>
    </w:p>
    <w:p w14:paraId="19053F7A" w14:textId="77777777" w:rsidR="00BF0462" w:rsidRPr="00BF0462" w:rsidRDefault="00BF0462" w:rsidP="00750CA5">
      <w:pPr>
        <w:widowControl/>
        <w:adjustRightInd w:val="0"/>
        <w:snapToGrid w:val="0"/>
        <w:ind w:left="440"/>
        <w:rPr>
          <w:rFonts w:ascii="Calibri" w:eastAsia="ＭＳ 明朝" w:hAnsi="Calibri" w:cs="Calibri"/>
          <w:kern w:val="0"/>
          <w:sz w:val="22"/>
        </w:rPr>
      </w:pPr>
    </w:p>
    <w:p w14:paraId="7960E6E3"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The Commission shall request the non-CCMs/non-CPCs that are involved in export, import or re-export of PBF to cooperate with the implementation of the program and to provide to the Commission data obtained from such implementation.</w:t>
      </w:r>
    </w:p>
    <w:p w14:paraId="15867BD1" w14:textId="77777777" w:rsidR="00BF0462" w:rsidRPr="00BF0462" w:rsidRDefault="00BF0462" w:rsidP="00750CA5">
      <w:pPr>
        <w:widowControl/>
        <w:adjustRightInd w:val="0"/>
        <w:snapToGrid w:val="0"/>
        <w:ind w:left="440"/>
        <w:rPr>
          <w:rFonts w:ascii="Calibri" w:eastAsia="ＭＳ 明朝" w:hAnsi="Calibri" w:cs="Calibri"/>
          <w:kern w:val="0"/>
          <w:sz w:val="22"/>
        </w:rPr>
      </w:pPr>
    </w:p>
    <w:p w14:paraId="6348C363"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Access to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shall be granted to non-CCMs/non-CPCs to facilitate trade of PBF. Until such time as the functionality is developed that allows non-CCMs/non-CPCs access to the system, this shall be accomplished through completion by the non-CCMs/non-CPCs of paper PBCD and </w:t>
      </w:r>
      <w:ins w:id="145" w:author="JP (Coyle)" w:date="2025-07-09T14:15:00Z">
        <w:r w:rsidRPr="00BF0462">
          <w:rPr>
            <w:rFonts w:ascii="Calibri" w:eastAsia="ＭＳ 明朝" w:hAnsi="Calibri" w:cs="Calibri"/>
            <w:kern w:val="0"/>
            <w:sz w:val="22"/>
          </w:rPr>
          <w:t>[</w:t>
        </w:r>
      </w:ins>
      <w:r w:rsidRPr="00BF0462">
        <w:rPr>
          <w:rFonts w:ascii="Calibri" w:eastAsia="ＭＳ 明朝" w:hAnsi="Calibri" w:cs="Calibri"/>
          <w:kern w:val="0"/>
          <w:sz w:val="22"/>
        </w:rPr>
        <w:t>PBRC</w:t>
      </w:r>
      <w:ins w:id="146" w:author="JP (Coyle)" w:date="2025-07-09T14:15: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consistent with the terms of paragraph 5(4) and submission to the Secretariat for entry into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The Secretariat shall communicate without delay to those non-CCMs/non-CPCs known to import, export or re-export PBF to make them aware of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and the applicable provisions of this CMM/Resolution.</w:t>
      </w:r>
    </w:p>
    <w:p w14:paraId="797C8B39"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39F5F6E1"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Part VII: Data Sharing and Confidentiality</w:t>
      </w:r>
    </w:p>
    <w:p w14:paraId="2C0CE23E"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05502976"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The information notified under paragraph 18 shall be handled as non-public domain data and the Secretariat shall facilitate access to this information by authorized CCM/CPC users through the secure pages of the Commission website.</w:t>
      </w:r>
    </w:p>
    <w:p w14:paraId="6F534B89" w14:textId="77777777" w:rsidR="00BF0462" w:rsidRPr="00BF0462" w:rsidRDefault="00BF0462" w:rsidP="00750CA5">
      <w:pPr>
        <w:widowControl/>
        <w:adjustRightInd w:val="0"/>
        <w:snapToGrid w:val="0"/>
        <w:rPr>
          <w:rFonts w:ascii="Calibri" w:eastAsia="ＭＳ 明朝" w:hAnsi="Calibri" w:cs="Calibri"/>
          <w:b/>
          <w:bCs/>
          <w:kern w:val="0"/>
          <w:sz w:val="22"/>
        </w:rPr>
      </w:pPr>
    </w:p>
    <w:p w14:paraId="6985C565"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The Secretariat shall facilitate access to the information notified under paragraph 19 through the public pages of the Commission website. </w:t>
      </w:r>
    </w:p>
    <w:p w14:paraId="4BF2B2FF" w14:textId="77777777" w:rsidR="00BF0462" w:rsidRPr="00BF0462" w:rsidRDefault="00BF0462" w:rsidP="00750CA5">
      <w:pPr>
        <w:widowControl/>
        <w:adjustRightInd w:val="0"/>
        <w:snapToGrid w:val="0"/>
        <w:rPr>
          <w:rFonts w:ascii="Calibri" w:eastAsia="ＭＳ 明朝" w:hAnsi="Calibri" w:cs="Calibri"/>
          <w:b/>
          <w:bCs/>
          <w:kern w:val="0"/>
          <w:sz w:val="22"/>
        </w:rPr>
      </w:pPr>
    </w:p>
    <w:p w14:paraId="38C9AB6A"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All the data in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shall be processed in accordance with the Rules of Procedures for the Protection, Access to, and Dissemination of Data Compiled by the Commission/Resolution on Confidentiality. </w:t>
      </w:r>
    </w:p>
    <w:p w14:paraId="2BC1E5FD" w14:textId="77777777" w:rsidR="00BF0462" w:rsidRPr="00BF0462" w:rsidRDefault="00BF0462" w:rsidP="00750CA5">
      <w:pPr>
        <w:widowControl/>
        <w:adjustRightInd w:val="0"/>
        <w:snapToGrid w:val="0"/>
        <w:jc w:val="left"/>
        <w:rPr>
          <w:rFonts w:ascii="Calibri" w:eastAsia="ＭＳ 明朝" w:hAnsi="Calibri" w:cs="Calibri"/>
          <w:kern w:val="0"/>
          <w:sz w:val="22"/>
        </w:rPr>
      </w:pPr>
    </w:p>
    <w:p w14:paraId="48A0E4A4"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Part VIII: Exceptional Arrangements</w:t>
      </w:r>
    </w:p>
    <w:p w14:paraId="5F70373A"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6F038921"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Paper PBCDs and </w:t>
      </w:r>
      <w:ins w:id="147" w:author="JP (Coyle)" w:date="2025-07-09T14:19:00Z">
        <w:r w:rsidRPr="00BF0462">
          <w:rPr>
            <w:rFonts w:ascii="Calibri" w:eastAsia="ＭＳ 明朝" w:hAnsi="Calibri" w:cs="Calibri"/>
            <w:kern w:val="0"/>
            <w:sz w:val="22"/>
          </w:rPr>
          <w:t>[</w:t>
        </w:r>
      </w:ins>
      <w:r w:rsidRPr="00BF0462">
        <w:rPr>
          <w:rFonts w:ascii="Calibri" w:eastAsia="ＭＳ 明朝" w:hAnsi="Calibri" w:cs="Calibri"/>
          <w:kern w:val="0"/>
          <w:sz w:val="22"/>
        </w:rPr>
        <w:t>PBRCs</w:t>
      </w:r>
      <w:ins w:id="148" w:author="JP (Coyle)" w:date="2025-07-09T14:19: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whose formats are attached as Annex A and B, respectively, or printed </w:t>
      </w:r>
      <w:proofErr w:type="spellStart"/>
      <w:r w:rsidRPr="00BF0462">
        <w:rPr>
          <w:rFonts w:ascii="Calibri" w:eastAsia="ＭＳ 明朝" w:hAnsi="Calibri" w:cs="Calibri"/>
          <w:kern w:val="0"/>
          <w:sz w:val="22"/>
        </w:rPr>
        <w:t>ePBCDs</w:t>
      </w:r>
      <w:proofErr w:type="spellEnd"/>
      <w:r w:rsidRPr="00BF0462">
        <w:rPr>
          <w:rFonts w:ascii="Calibri" w:eastAsia="ＭＳ 明朝" w:hAnsi="Calibri" w:cs="Calibri"/>
          <w:kern w:val="0"/>
          <w:sz w:val="22"/>
        </w:rPr>
        <w:t xml:space="preserve"> and </w:t>
      </w:r>
      <w:ins w:id="149" w:author="JP (Coyle)" w:date="2025-07-09T14:29: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ePBRCs</w:t>
      </w:r>
      <w:proofErr w:type="spellEnd"/>
      <w:ins w:id="150" w:author="JP (Coyle)" w:date="2025-07-09T14:29: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may be used in accordance with paragraph 5(4), if any of the following circumstances apply:</w:t>
      </w:r>
    </w:p>
    <w:p w14:paraId="75B0A7C1" w14:textId="77777777" w:rsidR="00BF0462" w:rsidRPr="00BF0462" w:rsidRDefault="00BF0462" w:rsidP="00750CA5">
      <w:pPr>
        <w:widowControl/>
        <w:numPr>
          <w:ilvl w:val="0"/>
          <w:numId w:val="44"/>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lastRenderedPageBreak/>
        <w:t>The landing or caging of PBF by one vessel or one trap at a time is less than [1] metric ton</w:t>
      </w:r>
      <w:ins w:id="151" w:author="JP (Coyle)" w:date="2025-07-09T14:30:00Z">
        <w:r w:rsidRPr="00BF0462">
          <w:rPr>
            <w:rFonts w:ascii="Calibri" w:eastAsia="ＭＳ 明朝" w:hAnsi="Calibri" w:cs="Calibri"/>
            <w:kern w:val="0"/>
            <w:sz w:val="22"/>
          </w:rPr>
          <w:t>, or the PBF is tagged in accordance with Part IV</w:t>
        </w:r>
      </w:ins>
      <w:r w:rsidRPr="00BF0462">
        <w:rPr>
          <w:rFonts w:ascii="Calibri" w:eastAsia="ＭＳ 明朝" w:hAnsi="Calibri" w:cs="Calibri"/>
          <w:kern w:val="0"/>
          <w:sz w:val="22"/>
        </w:rPr>
        <w:t xml:space="preserve">. In this case, the logbook or the sales note may be used as a temporary PBCD. Such paper PBCDs, printed </w:t>
      </w:r>
      <w:proofErr w:type="spellStart"/>
      <w:r w:rsidRPr="00BF0462">
        <w:rPr>
          <w:rFonts w:ascii="Calibri" w:eastAsia="ＭＳ 明朝" w:hAnsi="Calibri" w:cs="Calibri"/>
          <w:kern w:val="0"/>
          <w:sz w:val="22"/>
        </w:rPr>
        <w:t>ePBCDs</w:t>
      </w:r>
      <w:proofErr w:type="spellEnd"/>
      <w:r w:rsidRPr="00BF0462">
        <w:rPr>
          <w:rFonts w:ascii="Calibri" w:eastAsia="ＭＳ 明朝" w:hAnsi="Calibri" w:cs="Calibri"/>
          <w:kern w:val="0"/>
          <w:sz w:val="22"/>
        </w:rPr>
        <w:t xml:space="preserve"> or temporary PBCDs shall be converted to </w:t>
      </w:r>
      <w:proofErr w:type="spellStart"/>
      <w:r w:rsidRPr="00BF0462">
        <w:rPr>
          <w:rFonts w:ascii="Calibri" w:eastAsia="ＭＳ 明朝" w:hAnsi="Calibri" w:cs="Calibri"/>
          <w:kern w:val="0"/>
          <w:sz w:val="22"/>
        </w:rPr>
        <w:t>ePBCDs</w:t>
      </w:r>
      <w:proofErr w:type="spellEnd"/>
      <w:r w:rsidRPr="00BF0462">
        <w:rPr>
          <w:rFonts w:ascii="Calibri" w:eastAsia="ＭＳ 明朝" w:hAnsi="Calibri" w:cs="Calibri"/>
          <w:kern w:val="0"/>
          <w:sz w:val="22"/>
        </w:rPr>
        <w:t xml:space="preserve"> within a period of [    ] days or prior to the export, whichever is first; </w:t>
      </w:r>
    </w:p>
    <w:p w14:paraId="15207F31" w14:textId="77777777" w:rsidR="00BF0462" w:rsidRPr="00BF0462" w:rsidRDefault="00BF0462" w:rsidP="00750CA5">
      <w:pPr>
        <w:widowControl/>
        <w:numPr>
          <w:ilvl w:val="0"/>
          <w:numId w:val="44"/>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 xml:space="preserve">PBF is caught prior to the full implementation of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as specified in paragraph 5(3); </w:t>
      </w:r>
    </w:p>
    <w:p w14:paraId="1ABC39D1" w14:textId="77777777" w:rsidR="00BF0462" w:rsidRPr="00BF0462" w:rsidRDefault="00BF0462" w:rsidP="00750CA5">
      <w:pPr>
        <w:widowControl/>
        <w:numPr>
          <w:ilvl w:val="0"/>
          <w:numId w:val="44"/>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 xml:space="preserve">Technical difficulties arise with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that preclude a CCM/CPC from using the system. In this case, the CCM/CPC shall follow the procedures set forth in Annex E. Delays by CCMs/CPCs in taking necessary actions, such as providing the data necessary to ensure the registration of users in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or other avoidable situations, do not constitute technical difficulties in this subparagraph.</w:t>
      </w:r>
    </w:p>
    <w:p w14:paraId="4202D78C" w14:textId="77777777" w:rsidR="00BF0462" w:rsidRPr="00BF0462" w:rsidRDefault="00BF0462" w:rsidP="00750CA5">
      <w:pPr>
        <w:widowControl/>
        <w:numPr>
          <w:ilvl w:val="0"/>
          <w:numId w:val="44"/>
        </w:numPr>
        <w:adjustRightInd w:val="0"/>
        <w:snapToGrid w:val="0"/>
        <w:ind w:left="884" w:hanging="442"/>
        <w:rPr>
          <w:rFonts w:ascii="Calibri" w:eastAsia="ＭＳ 明朝" w:hAnsi="Calibri" w:cs="Calibri"/>
          <w:kern w:val="0"/>
          <w:sz w:val="22"/>
        </w:rPr>
      </w:pPr>
      <w:r w:rsidRPr="00BF0462">
        <w:rPr>
          <w:rFonts w:ascii="Calibri" w:eastAsia="ＭＳ 明朝" w:hAnsi="Calibri" w:cs="Calibri"/>
          <w:kern w:val="0"/>
          <w:sz w:val="22"/>
        </w:rPr>
        <w:t xml:space="preserve">In the case of trade between CCMs/CPCs and non-CCMs/non-CPCs, where access to the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system by non-CCMs/non-CPCs through the Secretariat in accordance with paragraph 22 is not possible or is not timely enough to ensure that trade is not unduly delayed or disrupted.</w:t>
      </w:r>
    </w:p>
    <w:p w14:paraId="021400C9"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546EDA36"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r w:rsidRPr="00BF0462">
        <w:rPr>
          <w:rFonts w:ascii="Calibri" w:eastAsia="ＭＳ 明朝" w:hAnsi="Calibri" w:cs="Calibri"/>
          <w:kern w:val="0"/>
          <w:sz w:val="22"/>
        </w:rPr>
        <w:t xml:space="preserve">When a paper PBCD or </w:t>
      </w:r>
      <w:ins w:id="152" w:author="JP (Coyle)" w:date="2025-07-09T14:31:00Z">
        <w:r w:rsidRPr="00BF0462">
          <w:rPr>
            <w:rFonts w:ascii="Calibri" w:eastAsia="ＭＳ 明朝" w:hAnsi="Calibri" w:cs="Calibri"/>
            <w:kern w:val="0"/>
            <w:sz w:val="22"/>
          </w:rPr>
          <w:t>[</w:t>
        </w:r>
      </w:ins>
      <w:r w:rsidRPr="00BF0462">
        <w:rPr>
          <w:rFonts w:ascii="Calibri" w:eastAsia="ＭＳ 明朝" w:hAnsi="Calibri" w:cs="Calibri"/>
          <w:kern w:val="0"/>
          <w:sz w:val="22"/>
        </w:rPr>
        <w:t>PBRC</w:t>
      </w:r>
      <w:ins w:id="153" w:author="JP (Coyle)" w:date="2025-07-09T14:31: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or a printed </w:t>
      </w:r>
      <w:proofErr w:type="spellStart"/>
      <w:r w:rsidRPr="00BF0462">
        <w:rPr>
          <w:rFonts w:ascii="Calibri" w:eastAsia="ＭＳ 明朝" w:hAnsi="Calibri" w:cs="Calibri"/>
          <w:kern w:val="0"/>
          <w:sz w:val="22"/>
        </w:rPr>
        <w:t>ePBCD</w:t>
      </w:r>
      <w:proofErr w:type="spellEnd"/>
      <w:r w:rsidRPr="00BF0462">
        <w:rPr>
          <w:rFonts w:ascii="Calibri" w:eastAsia="ＭＳ 明朝" w:hAnsi="Calibri" w:cs="Calibri"/>
          <w:kern w:val="0"/>
          <w:sz w:val="22"/>
        </w:rPr>
        <w:t xml:space="preserve"> or </w:t>
      </w:r>
      <w:ins w:id="154" w:author="JP (Coyle)" w:date="2025-07-09T14:32: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w:t>
      </w:r>
      <w:proofErr w:type="spellEnd"/>
      <w:ins w:id="155" w:author="JP (Coyle)" w:date="2025-07-09T14:32: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is used in accordance with paragraphs 5(4) and 26, importing CCMs/CPCs, solely on the basis of the use of such paper or printed PBCD and </w:t>
      </w:r>
      <w:ins w:id="156" w:author="JP (Coyle)" w:date="2025-07-09T14:32:00Z">
        <w:r w:rsidRPr="00BF0462">
          <w:rPr>
            <w:rFonts w:ascii="Calibri" w:eastAsia="ＭＳ 明朝" w:hAnsi="Calibri" w:cs="Calibri"/>
            <w:kern w:val="0"/>
            <w:sz w:val="22"/>
          </w:rPr>
          <w:t>[</w:t>
        </w:r>
      </w:ins>
      <w:r w:rsidRPr="00BF0462">
        <w:rPr>
          <w:rFonts w:ascii="Calibri" w:eastAsia="ＭＳ 明朝" w:hAnsi="Calibri" w:cs="Calibri"/>
          <w:kern w:val="0"/>
          <w:sz w:val="22"/>
        </w:rPr>
        <w:t>PBRC</w:t>
      </w:r>
      <w:ins w:id="157" w:author="JP (Coyle)" w:date="2025-07-09T14:32:00Z">
        <w:r w:rsidRPr="00BF0462">
          <w:rPr>
            <w:rFonts w:ascii="Calibri" w:eastAsia="ＭＳ 明朝" w:hAnsi="Calibri" w:cs="Calibri"/>
            <w:kern w:val="0"/>
            <w:sz w:val="22"/>
          </w:rPr>
          <w:t>]</w:t>
        </w:r>
      </w:ins>
      <w:r w:rsidRPr="00BF0462">
        <w:rPr>
          <w:rFonts w:ascii="Calibri" w:eastAsia="ＭＳ 明朝" w:hAnsi="Calibri" w:cs="Calibri"/>
          <w:kern w:val="0"/>
          <w:sz w:val="22"/>
        </w:rPr>
        <w:t>, shall not be cited as a reason to delay or deny import of PBF.</w:t>
      </w:r>
    </w:p>
    <w:p w14:paraId="3BB6367E" w14:textId="77777777" w:rsidR="00BF0462" w:rsidRPr="00BF0462" w:rsidRDefault="00BF0462" w:rsidP="00750CA5">
      <w:pPr>
        <w:widowControl/>
        <w:adjustRightInd w:val="0"/>
        <w:snapToGrid w:val="0"/>
        <w:ind w:left="440"/>
        <w:rPr>
          <w:rFonts w:ascii="Calibri" w:eastAsia="ＭＳ 明朝" w:hAnsi="Calibri" w:cs="Calibri"/>
          <w:kern w:val="0"/>
          <w:sz w:val="22"/>
        </w:rPr>
      </w:pPr>
    </w:p>
    <w:p w14:paraId="58554754" w14:textId="77777777" w:rsidR="00BF0462" w:rsidRPr="00BF0462" w:rsidRDefault="00BF0462" w:rsidP="00750CA5">
      <w:pPr>
        <w:widowControl/>
        <w:numPr>
          <w:ilvl w:val="0"/>
          <w:numId w:val="38"/>
        </w:numPr>
        <w:adjustRightInd w:val="0"/>
        <w:snapToGrid w:val="0"/>
        <w:rPr>
          <w:ins w:id="158" w:author="JP (Coyle)" w:date="2025-07-09T14:33:00Z"/>
          <w:rFonts w:ascii="Calibri" w:eastAsia="ＭＳ 明朝" w:hAnsi="Calibri" w:cs="Calibri"/>
          <w:kern w:val="0"/>
          <w:sz w:val="22"/>
        </w:rPr>
      </w:pPr>
      <w:r w:rsidRPr="00BF0462">
        <w:rPr>
          <w:rFonts w:ascii="Calibri" w:eastAsia="ＭＳ 明朝" w:hAnsi="Calibri" w:cs="Calibri"/>
          <w:kern w:val="0"/>
          <w:sz w:val="22"/>
        </w:rPr>
        <w:t xml:space="preserve">Where requested by a CCM/CPC, the Secretariat shall facilitate the conversion of paper PBCDs or </w:t>
      </w:r>
      <w:ins w:id="159" w:author="JP (Coyle)" w:date="2025-07-09T14:32:00Z">
        <w:r w:rsidRPr="00BF0462">
          <w:rPr>
            <w:rFonts w:ascii="Calibri" w:eastAsia="ＭＳ 明朝" w:hAnsi="Calibri" w:cs="Calibri"/>
            <w:kern w:val="0"/>
            <w:sz w:val="22"/>
          </w:rPr>
          <w:t>[</w:t>
        </w:r>
      </w:ins>
      <w:r w:rsidRPr="00BF0462">
        <w:rPr>
          <w:rFonts w:ascii="Calibri" w:eastAsia="ＭＳ 明朝" w:hAnsi="Calibri" w:cs="Calibri"/>
          <w:kern w:val="0"/>
          <w:sz w:val="22"/>
        </w:rPr>
        <w:t>PBRCs</w:t>
      </w:r>
      <w:ins w:id="160" w:author="JP (Coyle)" w:date="2025-07-09T14:32: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or printed </w:t>
      </w:r>
      <w:proofErr w:type="spellStart"/>
      <w:r w:rsidRPr="00BF0462">
        <w:rPr>
          <w:rFonts w:ascii="Calibri" w:eastAsia="ＭＳ 明朝" w:hAnsi="Calibri" w:cs="Calibri"/>
          <w:kern w:val="0"/>
          <w:sz w:val="22"/>
        </w:rPr>
        <w:t>ePBCDs</w:t>
      </w:r>
      <w:proofErr w:type="spellEnd"/>
      <w:r w:rsidRPr="00BF0462">
        <w:rPr>
          <w:rFonts w:ascii="Calibri" w:eastAsia="ＭＳ 明朝" w:hAnsi="Calibri" w:cs="Calibri"/>
          <w:kern w:val="0"/>
          <w:sz w:val="22"/>
        </w:rPr>
        <w:t xml:space="preserve"> or </w:t>
      </w:r>
      <w:ins w:id="161" w:author="JP (Coyle)" w:date="2025-07-09T14:32: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ePBRCs</w:t>
      </w:r>
      <w:proofErr w:type="spellEnd"/>
      <w:ins w:id="162" w:author="JP (Coyle)" w:date="2025-07-09T14:32:00Z">
        <w:r w:rsidRPr="00BF0462">
          <w:rPr>
            <w:rFonts w:ascii="Calibri" w:eastAsia="ＭＳ 明朝" w:hAnsi="Calibri" w:cs="Calibri"/>
            <w:kern w:val="0"/>
            <w:sz w:val="22"/>
          </w:rPr>
          <w:t>]</w:t>
        </w:r>
      </w:ins>
      <w:r w:rsidRPr="00BF0462">
        <w:rPr>
          <w:rFonts w:ascii="Calibri" w:eastAsia="ＭＳ 明朝" w:hAnsi="Calibri" w:cs="Calibri"/>
          <w:kern w:val="0"/>
          <w:sz w:val="22"/>
        </w:rPr>
        <w:t xml:space="preserve"> to </w:t>
      </w:r>
      <w:proofErr w:type="spellStart"/>
      <w:r w:rsidRPr="00BF0462">
        <w:rPr>
          <w:rFonts w:ascii="Calibri" w:eastAsia="ＭＳ 明朝" w:hAnsi="Calibri" w:cs="Calibri"/>
          <w:kern w:val="0"/>
          <w:sz w:val="22"/>
        </w:rPr>
        <w:t>ePBCDs</w:t>
      </w:r>
      <w:proofErr w:type="spellEnd"/>
      <w:r w:rsidRPr="00BF0462">
        <w:rPr>
          <w:rFonts w:ascii="Calibri" w:eastAsia="ＭＳ 明朝" w:hAnsi="Calibri" w:cs="Calibri"/>
          <w:kern w:val="0"/>
          <w:sz w:val="22"/>
        </w:rPr>
        <w:t xml:space="preserve"> or </w:t>
      </w:r>
      <w:ins w:id="163" w:author="JP (Coyle)" w:date="2025-07-09T14:32:00Z">
        <w:r w:rsidRPr="00BF0462">
          <w:rPr>
            <w:rFonts w:ascii="Calibri" w:eastAsia="ＭＳ 明朝" w:hAnsi="Calibri" w:cs="Calibri"/>
            <w:kern w:val="0"/>
            <w:sz w:val="22"/>
          </w:rPr>
          <w:t>[</w:t>
        </w:r>
      </w:ins>
      <w:proofErr w:type="spellStart"/>
      <w:r w:rsidRPr="00BF0462">
        <w:rPr>
          <w:rFonts w:ascii="Calibri" w:eastAsia="ＭＳ 明朝" w:hAnsi="Calibri" w:cs="Calibri"/>
          <w:kern w:val="0"/>
          <w:sz w:val="22"/>
        </w:rPr>
        <w:t>ePBRCs</w:t>
      </w:r>
      <w:proofErr w:type="spellEnd"/>
      <w:ins w:id="164" w:author="JP (Coyle)" w:date="2025-07-09T14:32:00Z">
        <w:r w:rsidRPr="00BF0462">
          <w:rPr>
            <w:rFonts w:ascii="Calibri" w:eastAsia="ＭＳ 明朝" w:hAnsi="Calibri" w:cs="Calibri"/>
            <w:kern w:val="0"/>
            <w:sz w:val="22"/>
          </w:rPr>
          <w:t>]</w:t>
        </w:r>
      </w:ins>
      <w:r w:rsidRPr="00BF0462">
        <w:rPr>
          <w:rFonts w:ascii="Calibri" w:eastAsia="ＭＳ 明朝" w:hAnsi="Calibri" w:cs="Calibri"/>
          <w:kern w:val="0"/>
          <w:sz w:val="22"/>
        </w:rPr>
        <w:t>.</w:t>
      </w:r>
    </w:p>
    <w:p w14:paraId="5A9E4D43" w14:textId="77777777" w:rsidR="00BF0462" w:rsidRPr="00BF0462" w:rsidRDefault="00BF0462">
      <w:pPr>
        <w:widowControl/>
        <w:adjustRightInd w:val="0"/>
        <w:snapToGrid w:val="0"/>
        <w:ind w:left="720" w:hanging="1440"/>
        <w:rPr>
          <w:ins w:id="165" w:author="JP (Coyle)" w:date="2025-07-09T14:33:00Z"/>
          <w:rFonts w:ascii="Calibri" w:eastAsia="ＭＳ 明朝" w:hAnsi="Calibri" w:cs="Calibri"/>
          <w:rPrChange w:id="166" w:author="JP (Coyle)" w:date="2025-07-09T14:33:00Z">
            <w:rPr>
              <w:ins w:id="167" w:author="JP (Coyle)" w:date="2025-07-09T14:33:00Z"/>
              <w:lang w:eastAsia="ja-JP"/>
            </w:rPr>
          </w:rPrChange>
        </w:rPr>
        <w:pPrChange w:id="168" w:author="JP (Coyle)" w:date="2025-07-09T14:33:00Z">
          <w:pPr>
            <w:pStyle w:val="ListParagraph"/>
            <w:numPr>
              <w:numId w:val="3"/>
            </w:numPr>
            <w:adjustRightInd w:val="0"/>
            <w:snapToGrid w:val="0"/>
            <w:ind w:left="640" w:hanging="540"/>
          </w:pPr>
        </w:pPrChange>
      </w:pPr>
    </w:p>
    <w:p w14:paraId="0606E4D3" w14:textId="77777777" w:rsidR="00BF0462" w:rsidRPr="00BF0462" w:rsidRDefault="00BF0462" w:rsidP="00750CA5">
      <w:pPr>
        <w:widowControl/>
        <w:numPr>
          <w:ilvl w:val="0"/>
          <w:numId w:val="38"/>
        </w:numPr>
        <w:adjustRightInd w:val="0"/>
        <w:snapToGrid w:val="0"/>
        <w:rPr>
          <w:rFonts w:ascii="Calibri" w:eastAsia="ＭＳ 明朝" w:hAnsi="Calibri" w:cs="Calibri"/>
          <w:kern w:val="0"/>
          <w:sz w:val="22"/>
        </w:rPr>
      </w:pPr>
      <w:ins w:id="169" w:author="JP (Coyle)" w:date="2025-07-09T14:33:00Z">
        <w:r w:rsidRPr="00BF0462">
          <w:rPr>
            <w:rFonts w:ascii="Calibri" w:eastAsia="ＭＳ 明朝" w:hAnsi="Calibri" w:cs="Calibri"/>
            <w:kern w:val="0"/>
            <w:sz w:val="22"/>
          </w:rPr>
          <w:t>New text to be proposed by Korea</w:t>
        </w:r>
      </w:ins>
      <w:r w:rsidRPr="00BF0462">
        <w:rPr>
          <w:rFonts w:ascii="Calibri" w:eastAsia="ＭＳ 明朝" w:hAnsi="Calibri" w:cs="Calibri"/>
          <w:kern w:val="0"/>
          <w:sz w:val="22"/>
        </w:rPr>
        <w:t xml:space="preserve"> </w:t>
      </w:r>
    </w:p>
    <w:p w14:paraId="51853231"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7DE35CD6"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166D722F"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Annex A: Format of Paper PBCD</w:t>
      </w:r>
    </w:p>
    <w:p w14:paraId="7FC23309" w14:textId="77777777" w:rsidR="00BF0462" w:rsidRPr="00BF0462" w:rsidRDefault="00BF0462" w:rsidP="00750CA5">
      <w:pPr>
        <w:widowControl/>
        <w:adjustRightInd w:val="0"/>
        <w:snapToGrid w:val="0"/>
        <w:ind w:firstLineChars="100" w:firstLine="220"/>
        <w:jc w:val="left"/>
        <w:rPr>
          <w:rFonts w:ascii="Calibri" w:eastAsia="ＭＳ 明朝" w:hAnsi="Calibri" w:cs="Calibri"/>
          <w:kern w:val="0"/>
          <w:sz w:val="22"/>
        </w:rPr>
      </w:pPr>
      <w:r w:rsidRPr="00BF0462">
        <w:rPr>
          <w:rFonts w:ascii="Calibri" w:eastAsia="ＭＳ 明朝" w:hAnsi="Calibri" w:cs="Calibri"/>
          <w:kern w:val="0"/>
          <w:sz w:val="22"/>
        </w:rPr>
        <w:t>Need to be considered based on the discussion in the main text.</w:t>
      </w:r>
    </w:p>
    <w:p w14:paraId="582CE8CA" w14:textId="77777777" w:rsidR="00BF0462" w:rsidRPr="00BF0462" w:rsidRDefault="00BF0462" w:rsidP="00750CA5">
      <w:pPr>
        <w:autoSpaceDE w:val="0"/>
        <w:autoSpaceDN w:val="0"/>
        <w:adjustRightInd w:val="0"/>
        <w:snapToGrid w:val="0"/>
        <w:ind w:left="1439" w:hangingChars="654" w:hanging="1439"/>
        <w:rPr>
          <w:rFonts w:ascii="Calibri" w:eastAsia="ＭＳ 明朝" w:hAnsi="Calibri" w:cs="Calibri"/>
          <w:bCs/>
          <w:kern w:val="0"/>
          <w:sz w:val="22"/>
        </w:rPr>
      </w:pPr>
    </w:p>
    <w:p w14:paraId="4DEB656C"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Annex B: Format of Paper PBRC</w:t>
      </w:r>
    </w:p>
    <w:p w14:paraId="5A9ECA7B" w14:textId="77777777" w:rsidR="00BF0462" w:rsidRPr="00BF0462" w:rsidRDefault="00BF0462" w:rsidP="00750CA5">
      <w:pPr>
        <w:widowControl/>
        <w:adjustRightInd w:val="0"/>
        <w:snapToGrid w:val="0"/>
        <w:ind w:firstLineChars="100" w:firstLine="220"/>
        <w:jc w:val="left"/>
        <w:rPr>
          <w:rFonts w:ascii="Calibri" w:eastAsia="ＭＳ 明朝" w:hAnsi="Calibri" w:cs="Calibri"/>
          <w:kern w:val="0"/>
          <w:sz w:val="22"/>
        </w:rPr>
      </w:pPr>
      <w:r w:rsidRPr="00BF0462">
        <w:rPr>
          <w:rFonts w:ascii="Calibri" w:eastAsia="ＭＳ 明朝" w:hAnsi="Calibri" w:cs="Calibri"/>
          <w:kern w:val="0"/>
          <w:sz w:val="22"/>
        </w:rPr>
        <w:t>Need to be considered based on the discussion in the main text.</w:t>
      </w:r>
    </w:p>
    <w:p w14:paraId="18CAC041"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353E42D9"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 xml:space="preserve">Annex C: Information to be Recorded in </w:t>
      </w:r>
      <w:proofErr w:type="spellStart"/>
      <w:r w:rsidRPr="00BF0462">
        <w:rPr>
          <w:rFonts w:ascii="Calibri" w:eastAsia="ＭＳ 明朝" w:hAnsi="Calibri" w:cs="Calibri"/>
          <w:b/>
          <w:bCs/>
          <w:kern w:val="0"/>
          <w:sz w:val="22"/>
        </w:rPr>
        <w:t>ePBCD</w:t>
      </w:r>
      <w:proofErr w:type="spellEnd"/>
    </w:p>
    <w:p w14:paraId="30975261" w14:textId="77777777" w:rsidR="00BF0462" w:rsidRPr="00BF0462" w:rsidRDefault="00BF0462" w:rsidP="00750CA5">
      <w:pPr>
        <w:widowControl/>
        <w:adjustRightInd w:val="0"/>
        <w:snapToGrid w:val="0"/>
        <w:ind w:firstLineChars="100" w:firstLine="220"/>
        <w:jc w:val="left"/>
        <w:rPr>
          <w:rFonts w:ascii="Calibri" w:eastAsia="ＭＳ 明朝" w:hAnsi="Calibri" w:cs="Calibri"/>
          <w:kern w:val="0"/>
          <w:sz w:val="22"/>
        </w:rPr>
      </w:pPr>
      <w:r w:rsidRPr="00BF0462">
        <w:rPr>
          <w:rFonts w:ascii="Calibri" w:eastAsia="ＭＳ 明朝" w:hAnsi="Calibri" w:cs="Calibri"/>
          <w:kern w:val="0"/>
          <w:sz w:val="22"/>
        </w:rPr>
        <w:t>Need to be considered based on the discussion in the main text.</w:t>
      </w:r>
    </w:p>
    <w:p w14:paraId="38401B05"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0E59691C"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 xml:space="preserve">Annex D: Information to be Recorded in </w:t>
      </w:r>
      <w:proofErr w:type="spellStart"/>
      <w:r w:rsidRPr="00BF0462">
        <w:rPr>
          <w:rFonts w:ascii="Calibri" w:eastAsia="ＭＳ 明朝" w:hAnsi="Calibri" w:cs="Calibri"/>
          <w:b/>
          <w:bCs/>
          <w:kern w:val="0"/>
          <w:sz w:val="22"/>
        </w:rPr>
        <w:t>ePBRC</w:t>
      </w:r>
      <w:proofErr w:type="spellEnd"/>
    </w:p>
    <w:p w14:paraId="172205EE" w14:textId="77777777" w:rsidR="00BF0462" w:rsidRPr="00BF0462" w:rsidRDefault="00BF0462" w:rsidP="00750CA5">
      <w:pPr>
        <w:widowControl/>
        <w:adjustRightInd w:val="0"/>
        <w:snapToGrid w:val="0"/>
        <w:ind w:firstLineChars="100" w:firstLine="220"/>
        <w:jc w:val="left"/>
        <w:rPr>
          <w:rFonts w:ascii="Calibri" w:eastAsia="ＭＳ 明朝" w:hAnsi="Calibri" w:cs="Calibri"/>
          <w:kern w:val="0"/>
          <w:sz w:val="22"/>
        </w:rPr>
      </w:pPr>
      <w:r w:rsidRPr="00BF0462">
        <w:rPr>
          <w:rFonts w:ascii="Calibri" w:eastAsia="ＭＳ 明朝" w:hAnsi="Calibri" w:cs="Calibri"/>
          <w:kern w:val="0"/>
          <w:sz w:val="22"/>
        </w:rPr>
        <w:t>Need to be considered based on the discussion in the main text.</w:t>
      </w:r>
    </w:p>
    <w:p w14:paraId="0F4A3C21" w14:textId="77777777" w:rsidR="00BF0462" w:rsidRPr="00BF0462" w:rsidRDefault="00BF0462" w:rsidP="00750CA5">
      <w:pPr>
        <w:widowControl/>
        <w:adjustRightInd w:val="0"/>
        <w:snapToGrid w:val="0"/>
        <w:ind w:firstLineChars="100" w:firstLine="220"/>
        <w:jc w:val="left"/>
        <w:rPr>
          <w:rFonts w:ascii="Calibri" w:eastAsia="ＭＳ 明朝" w:hAnsi="Calibri" w:cs="Calibri"/>
          <w:kern w:val="0"/>
          <w:sz w:val="22"/>
        </w:rPr>
      </w:pPr>
    </w:p>
    <w:p w14:paraId="2DF16819"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 xml:space="preserve">Annex E: Procedures for Technical Difficulties with the </w:t>
      </w:r>
      <w:proofErr w:type="spellStart"/>
      <w:r w:rsidRPr="00BF0462">
        <w:rPr>
          <w:rFonts w:ascii="Calibri" w:eastAsia="ＭＳ 明朝" w:hAnsi="Calibri" w:cs="Calibri"/>
          <w:b/>
          <w:bCs/>
          <w:kern w:val="0"/>
          <w:sz w:val="22"/>
        </w:rPr>
        <w:t>ePBCD</w:t>
      </w:r>
      <w:proofErr w:type="spellEnd"/>
      <w:r w:rsidRPr="00BF0462">
        <w:rPr>
          <w:rFonts w:ascii="Calibri" w:eastAsia="ＭＳ 明朝" w:hAnsi="Calibri" w:cs="Calibri"/>
          <w:b/>
          <w:bCs/>
          <w:kern w:val="0"/>
          <w:sz w:val="22"/>
        </w:rPr>
        <w:t xml:space="preserve"> system</w:t>
      </w:r>
    </w:p>
    <w:p w14:paraId="21336412" w14:textId="77777777" w:rsidR="00BF0462" w:rsidRPr="00BF0462" w:rsidRDefault="00BF0462" w:rsidP="00750CA5">
      <w:pPr>
        <w:widowControl/>
        <w:adjustRightInd w:val="0"/>
        <w:snapToGrid w:val="0"/>
        <w:ind w:firstLineChars="100" w:firstLine="220"/>
        <w:jc w:val="left"/>
        <w:rPr>
          <w:rFonts w:ascii="Calibri" w:eastAsia="ＭＳ 明朝" w:hAnsi="Calibri" w:cs="Calibri"/>
          <w:kern w:val="0"/>
          <w:sz w:val="22"/>
        </w:rPr>
      </w:pPr>
      <w:r w:rsidRPr="00BF0462">
        <w:rPr>
          <w:rFonts w:ascii="Calibri" w:eastAsia="ＭＳ 明朝" w:hAnsi="Calibri" w:cs="Calibri"/>
          <w:kern w:val="0"/>
          <w:sz w:val="22"/>
        </w:rPr>
        <w:t>Need to be considered based on the discussion in the main text.</w:t>
      </w:r>
    </w:p>
    <w:p w14:paraId="4B92C9F9" w14:textId="77777777" w:rsidR="00BF0462" w:rsidRPr="00BF0462" w:rsidRDefault="00BF0462" w:rsidP="00750CA5">
      <w:pPr>
        <w:widowControl/>
        <w:adjustRightInd w:val="0"/>
        <w:snapToGrid w:val="0"/>
        <w:jc w:val="left"/>
        <w:rPr>
          <w:rFonts w:ascii="Calibri" w:eastAsia="ＭＳ 明朝" w:hAnsi="Calibri" w:cs="Calibri"/>
          <w:b/>
          <w:bCs/>
          <w:kern w:val="0"/>
          <w:sz w:val="22"/>
        </w:rPr>
      </w:pPr>
    </w:p>
    <w:p w14:paraId="595B4194" w14:textId="77777777" w:rsidR="00BF0462" w:rsidRPr="00BF0462" w:rsidRDefault="00BF0462" w:rsidP="00750CA5">
      <w:pPr>
        <w:widowControl/>
        <w:adjustRightInd w:val="0"/>
        <w:snapToGrid w:val="0"/>
        <w:jc w:val="left"/>
        <w:rPr>
          <w:rFonts w:ascii="Calibri" w:eastAsia="ＭＳ 明朝" w:hAnsi="Calibri" w:cs="Calibri"/>
          <w:b/>
          <w:bCs/>
          <w:kern w:val="0"/>
          <w:sz w:val="22"/>
        </w:rPr>
      </w:pPr>
      <w:r w:rsidRPr="00BF0462">
        <w:rPr>
          <w:rFonts w:ascii="Calibri" w:eastAsia="ＭＳ 明朝" w:hAnsi="Calibri" w:cs="Calibri"/>
          <w:b/>
          <w:bCs/>
          <w:kern w:val="0"/>
          <w:sz w:val="22"/>
        </w:rPr>
        <w:t>Annex F: Artificial Fry</w:t>
      </w:r>
    </w:p>
    <w:p w14:paraId="1CEFA8BA" w14:textId="77777777" w:rsidR="00BF0462" w:rsidRPr="00BF0462" w:rsidRDefault="00BF0462" w:rsidP="00750CA5">
      <w:pPr>
        <w:widowControl/>
        <w:adjustRightInd w:val="0"/>
        <w:snapToGrid w:val="0"/>
        <w:ind w:firstLineChars="100" w:firstLine="220"/>
        <w:jc w:val="left"/>
        <w:rPr>
          <w:rFonts w:ascii="Calibri" w:eastAsia="ＭＳ 明朝" w:hAnsi="Calibri" w:cs="Calibri"/>
          <w:kern w:val="0"/>
          <w:sz w:val="22"/>
        </w:rPr>
      </w:pPr>
      <w:r w:rsidRPr="00BF0462">
        <w:rPr>
          <w:rFonts w:ascii="Calibri" w:eastAsia="ＭＳ 明朝" w:hAnsi="Calibri" w:cs="Calibri"/>
          <w:kern w:val="0"/>
          <w:sz w:val="22"/>
        </w:rPr>
        <w:t>Need to be considered based on the discussion in the main text.</w:t>
      </w:r>
    </w:p>
    <w:p w14:paraId="3128B8DE" w14:textId="77777777" w:rsidR="00BF0462" w:rsidRPr="00BF0462" w:rsidRDefault="00BF0462" w:rsidP="00750CA5">
      <w:pPr>
        <w:autoSpaceDE w:val="0"/>
        <w:autoSpaceDN w:val="0"/>
        <w:adjustRightInd w:val="0"/>
        <w:snapToGrid w:val="0"/>
        <w:rPr>
          <w:rFonts w:ascii="Calibri" w:eastAsia="ＭＳ 明朝" w:hAnsi="Calibri" w:cs="Calibri"/>
          <w:bCs/>
          <w:kern w:val="0"/>
          <w:sz w:val="22"/>
        </w:rPr>
      </w:pPr>
    </w:p>
    <w:p w14:paraId="0248F990" w14:textId="77777777" w:rsidR="00BF0462" w:rsidRPr="00BF0462" w:rsidRDefault="00BF0462" w:rsidP="00750CA5">
      <w:pPr>
        <w:widowControl/>
        <w:numPr>
          <w:ilvl w:val="0"/>
          <w:numId w:val="37"/>
        </w:numPr>
        <w:adjustRightInd w:val="0"/>
        <w:snapToGrid w:val="0"/>
        <w:rPr>
          <w:rFonts w:ascii="Calibri" w:eastAsia="ＭＳ 明朝" w:hAnsi="Calibri" w:cs="Calibri"/>
          <w:b/>
          <w:vanish/>
          <w:color w:val="000000"/>
          <w:kern w:val="0"/>
          <w:sz w:val="22"/>
        </w:rPr>
      </w:pPr>
    </w:p>
    <w:p w14:paraId="1693DB67" w14:textId="77777777" w:rsidR="00BF0462" w:rsidRPr="00BF0462" w:rsidRDefault="00BF0462" w:rsidP="00750CA5">
      <w:pPr>
        <w:adjustRightInd w:val="0"/>
        <w:snapToGrid w:val="0"/>
        <w:rPr>
          <w:rFonts w:ascii="Calibri" w:eastAsia="ＭＳ Ｐゴシック" w:hAnsi="Calibri" w:cs="Calibri"/>
          <w:kern w:val="0"/>
          <w:sz w:val="22"/>
          <w:lang w:val="en"/>
        </w:rPr>
      </w:pPr>
    </w:p>
    <w:sectPr w:rsidR="00BF0462" w:rsidRPr="00BF0462" w:rsidSect="00750CA5">
      <w:headerReference w:type="default" r:id="rId11"/>
      <w:footerReference w:type="default" r:id="rId12"/>
      <w:headerReference w:type="first" r:id="rId13"/>
      <w:footerReference w:type="first" r:id="rId14"/>
      <w:footnotePr>
        <w:numRestart w:val="eachSect"/>
      </w:footnotePr>
      <w:pgSz w:w="12240" w:h="15840" w:code="1"/>
      <w:pgMar w:top="1440" w:right="1440" w:bottom="1440" w:left="1440" w:header="720" w:footer="432" w:gutter="0"/>
      <w:cols w:space="720"/>
      <w:titlePg/>
      <w:docGrid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0F1C4" w14:textId="77777777" w:rsidR="00462C60" w:rsidRDefault="00462C60" w:rsidP="00216F85">
      <w:r>
        <w:separator/>
      </w:r>
    </w:p>
  </w:endnote>
  <w:endnote w:type="continuationSeparator" w:id="0">
    <w:p w14:paraId="3FD41C0B" w14:textId="77777777" w:rsidR="00462C60" w:rsidRDefault="00462C60" w:rsidP="00216F85">
      <w:r>
        <w:continuationSeparator/>
      </w:r>
    </w:p>
  </w:endnote>
  <w:endnote w:type="continuationNotice" w:id="1">
    <w:p w14:paraId="2E0B7EBD" w14:textId="77777777" w:rsidR="00462C60" w:rsidRDefault="00462C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ongolian Baiti">
    <w:panose1 w:val="03000500000000000000"/>
    <w:charset w:val="00"/>
    <w:family w:val="script"/>
    <w:pitch w:val="variable"/>
    <w:sig w:usb0="80000023" w:usb1="00000000" w:usb2="0002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rPr>
      <w:id w:val="171311766"/>
      <w:docPartObj>
        <w:docPartGallery w:val="Page Numbers (Bottom of Page)"/>
        <w:docPartUnique/>
      </w:docPartObj>
    </w:sdtPr>
    <w:sdtEndPr>
      <w:rPr>
        <w:noProof/>
      </w:rPr>
    </w:sdtEndPr>
    <w:sdtContent>
      <w:p w14:paraId="6B0EC280" w14:textId="69232A50" w:rsidR="00750CA5" w:rsidRPr="00750CA5" w:rsidRDefault="00750CA5">
        <w:pPr>
          <w:pStyle w:val="Footer"/>
          <w:jc w:val="center"/>
          <w:rPr>
            <w:rFonts w:ascii="Calibri" w:hAnsi="Calibri" w:cs="Calibri"/>
          </w:rPr>
        </w:pPr>
        <w:r w:rsidRPr="00750CA5">
          <w:rPr>
            <w:rFonts w:ascii="Calibri" w:hAnsi="Calibri" w:cs="Calibri"/>
          </w:rPr>
          <w:fldChar w:fldCharType="begin"/>
        </w:r>
        <w:r w:rsidRPr="00750CA5">
          <w:rPr>
            <w:rFonts w:ascii="Calibri" w:hAnsi="Calibri" w:cs="Calibri"/>
          </w:rPr>
          <w:instrText xml:space="preserve"> PAGE   \* MERGEFORMAT </w:instrText>
        </w:r>
        <w:r w:rsidRPr="00750CA5">
          <w:rPr>
            <w:rFonts w:ascii="Calibri" w:hAnsi="Calibri" w:cs="Calibri"/>
          </w:rPr>
          <w:fldChar w:fldCharType="separate"/>
        </w:r>
        <w:r w:rsidRPr="00750CA5">
          <w:rPr>
            <w:rFonts w:ascii="Calibri" w:hAnsi="Calibri" w:cs="Calibri"/>
            <w:noProof/>
          </w:rPr>
          <w:t>2</w:t>
        </w:r>
        <w:r w:rsidRPr="00750CA5">
          <w:rPr>
            <w:rFonts w:ascii="Calibri" w:hAnsi="Calibri" w:cs="Calibri"/>
            <w:noProof/>
          </w:rPr>
          <w:fldChar w:fldCharType="end"/>
        </w:r>
      </w:p>
    </w:sdtContent>
  </w:sdt>
  <w:p w14:paraId="28D7E949" w14:textId="77777777" w:rsidR="00E344D9" w:rsidRDefault="00E344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1C7D" w14:textId="0DA8BD5A" w:rsidR="00750CA5" w:rsidRPr="00750CA5" w:rsidRDefault="00750CA5">
    <w:pPr>
      <w:pStyle w:val="Footer"/>
      <w:jc w:val="center"/>
      <w:rPr>
        <w:rFonts w:ascii="Calibri" w:hAnsi="Calibri" w:cs="Calibri"/>
        <w:sz w:val="22"/>
      </w:rPr>
    </w:pPr>
  </w:p>
  <w:p w14:paraId="18A25918" w14:textId="77777777" w:rsidR="00E344D9" w:rsidRDefault="00E34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21A61" w14:textId="77777777" w:rsidR="00462C60" w:rsidRDefault="00462C60" w:rsidP="00216F85">
      <w:r>
        <w:separator/>
      </w:r>
    </w:p>
  </w:footnote>
  <w:footnote w:type="continuationSeparator" w:id="0">
    <w:p w14:paraId="5C1CAB28" w14:textId="77777777" w:rsidR="00462C60" w:rsidRDefault="00462C60" w:rsidP="00216F85">
      <w:r>
        <w:continuationSeparator/>
      </w:r>
    </w:p>
  </w:footnote>
  <w:footnote w:type="continuationNotice" w:id="1">
    <w:p w14:paraId="4E65ED73" w14:textId="77777777" w:rsidR="00462C60" w:rsidRDefault="00462C60"/>
  </w:footnote>
  <w:footnote w:id="2">
    <w:p w14:paraId="449AC5C8" w14:textId="77777777" w:rsidR="00BF0462" w:rsidRPr="00BF0462" w:rsidDel="00603A44" w:rsidRDefault="00BF0462" w:rsidP="00BF0462">
      <w:pPr>
        <w:pStyle w:val="FootnoteText"/>
        <w:rPr>
          <w:del w:id="8" w:author="JP (Coyle)" w:date="2025-07-09T14:43:00Z"/>
          <w:rFonts w:ascii="Calibri" w:hAnsi="Calibri" w:cs="Calibri"/>
        </w:rPr>
      </w:pPr>
      <w:del w:id="9" w:author="JP (Coyle)" w:date="2025-07-09T14:43:00Z">
        <w:r w:rsidRPr="00BF0462" w:rsidDel="00603A44">
          <w:rPr>
            <w:rStyle w:val="FootnoteReference"/>
            <w:rFonts w:ascii="Calibri" w:hAnsi="Calibri" w:cs="Calibri"/>
          </w:rPr>
          <w:footnoteRef/>
        </w:r>
        <w:r w:rsidRPr="00BF0462" w:rsidDel="00603A44">
          <w:rPr>
            <w:rFonts w:ascii="Calibri" w:hAnsi="Calibri" w:cs="Calibri"/>
          </w:rPr>
          <w:delText xml:space="preserve"> By the Chinese Taipei</w:delText>
        </w:r>
      </w:del>
    </w:p>
  </w:footnote>
  <w:footnote w:id="3">
    <w:p w14:paraId="00A2538B" w14:textId="77777777" w:rsidR="00BF0462" w:rsidRPr="00BF0462" w:rsidDel="004D5A0F" w:rsidRDefault="00BF0462" w:rsidP="00BF0462">
      <w:pPr>
        <w:pStyle w:val="FootnoteText"/>
        <w:rPr>
          <w:del w:id="52" w:author="JP (Coyle)" w:date="2025-07-09T11:50:00Z"/>
          <w:rFonts w:ascii="Calibri" w:hAnsi="Calibri" w:cs="Calibri"/>
        </w:rPr>
      </w:pPr>
      <w:del w:id="53" w:author="JP (Coyle)" w:date="2025-07-09T11:50:00Z">
        <w:r w:rsidRPr="00BF0462" w:rsidDel="004D5A0F">
          <w:rPr>
            <w:rStyle w:val="FootnoteReference"/>
            <w:rFonts w:ascii="Calibri" w:hAnsi="Calibri" w:cs="Calibri"/>
          </w:rPr>
          <w:footnoteRef/>
        </w:r>
        <w:r w:rsidRPr="00BF0462" w:rsidDel="004D5A0F">
          <w:rPr>
            <w:rFonts w:ascii="Calibri" w:hAnsi="Calibri" w:cs="Calibri"/>
          </w:rPr>
          <w:delText xml:space="preserve"> By the Chinese Taipei</w:delText>
        </w:r>
      </w:del>
    </w:p>
  </w:footnote>
  <w:footnote w:id="4">
    <w:p w14:paraId="6E6BA35B" w14:textId="77777777" w:rsidR="00BF0462" w:rsidRPr="00BF0462" w:rsidDel="00C909E4" w:rsidRDefault="00BF0462" w:rsidP="00BF0462">
      <w:pPr>
        <w:pStyle w:val="FootnoteText"/>
        <w:rPr>
          <w:del w:id="118" w:author="JP (Coyle)" w:date="2025-07-09T12:28:00Z"/>
          <w:rFonts w:ascii="Calibri" w:hAnsi="Calibri" w:cs="Calibri"/>
        </w:rPr>
      </w:pPr>
      <w:del w:id="119" w:author="JP (Coyle)" w:date="2025-07-09T12:28:00Z">
        <w:r w:rsidRPr="00BF0462" w:rsidDel="00C909E4">
          <w:rPr>
            <w:rStyle w:val="FootnoteReference"/>
            <w:rFonts w:ascii="Calibri" w:hAnsi="Calibri" w:cs="Calibri"/>
          </w:rPr>
          <w:footnoteRef/>
        </w:r>
        <w:r w:rsidRPr="00BF0462" w:rsidDel="00C909E4">
          <w:rPr>
            <w:rFonts w:ascii="Calibri" w:hAnsi="Calibri" w:cs="Calibri"/>
          </w:rPr>
          <w:delText xml:space="preserve"> By the United States</w:delText>
        </w:r>
      </w:del>
    </w:p>
  </w:footnote>
  <w:footnote w:id="5">
    <w:p w14:paraId="3266CC2D" w14:textId="77777777" w:rsidR="00BF0462" w:rsidRPr="00015F98" w:rsidDel="005F79AC" w:rsidRDefault="00BF0462" w:rsidP="00BF0462">
      <w:pPr>
        <w:pStyle w:val="FootnoteText"/>
        <w:rPr>
          <w:del w:id="139" w:author="JP (Coyle)" w:date="2025-07-09T14:06:00Z"/>
        </w:rPr>
      </w:pPr>
      <w:del w:id="140" w:author="JP (Coyle)" w:date="2025-07-09T14:06:00Z">
        <w:r w:rsidRPr="00BF0462" w:rsidDel="005F79AC">
          <w:rPr>
            <w:rStyle w:val="FootnoteReference"/>
            <w:rFonts w:ascii="Calibri" w:hAnsi="Calibri" w:cs="Calibri"/>
          </w:rPr>
          <w:footnoteRef/>
        </w:r>
        <w:r w:rsidRPr="00BF0462" w:rsidDel="005F79AC">
          <w:rPr>
            <w:rFonts w:ascii="Calibri" w:hAnsi="Calibri" w:cs="Calibri"/>
          </w:rPr>
          <w:delText xml:space="preserve"> By the Chinese Taipei</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CF217" w14:textId="77777777" w:rsidR="00E344D9" w:rsidRDefault="00E344D9" w:rsidP="00F7407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291D8" w14:textId="77777777" w:rsidR="00E344D9" w:rsidRDefault="00E344D9">
    <w:pPr>
      <w:pStyle w:val="Header"/>
    </w:pPr>
  </w:p>
  <w:p w14:paraId="79D1E95A" w14:textId="77777777" w:rsidR="00E344D9" w:rsidRDefault="00E34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27C5"/>
    <w:multiLevelType w:val="hybridMultilevel"/>
    <w:tmpl w:val="C1347BD0"/>
    <w:lvl w:ilvl="0" w:tplc="FFFFFFFF">
      <w:start w:val="1"/>
      <w:numFmt w:val="decimal"/>
      <w:lvlText w:val="%1."/>
      <w:lvlJc w:val="left"/>
      <w:pPr>
        <w:ind w:left="440" w:hanging="440"/>
      </w:pPr>
    </w:lvl>
    <w:lvl w:ilvl="1" w:tplc="882C7C02">
      <w:start w:val="1"/>
      <w:numFmt w:val="decimal"/>
      <w:lvlText w:val="(%2)"/>
      <w:lvlJc w:val="left"/>
      <w:pPr>
        <w:ind w:left="1007" w:hanging="440"/>
      </w:pPr>
      <w:rPr>
        <w:rFonts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41841CE"/>
    <w:multiLevelType w:val="multilevel"/>
    <w:tmpl w:val="7BAE2674"/>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7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8514D88"/>
    <w:multiLevelType w:val="hybridMultilevel"/>
    <w:tmpl w:val="69EC012E"/>
    <w:lvl w:ilvl="0" w:tplc="EA682BE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A13335D"/>
    <w:multiLevelType w:val="multilevel"/>
    <w:tmpl w:val="46B63B38"/>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CE50A5"/>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5" w15:restartNumberingAfterBreak="0">
    <w:nsid w:val="14BE70F8"/>
    <w:multiLevelType w:val="hybridMultilevel"/>
    <w:tmpl w:val="D2F20CDE"/>
    <w:lvl w:ilvl="0" w:tplc="0422F89A">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7A11F89"/>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7"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A211B61"/>
    <w:multiLevelType w:val="hybridMultilevel"/>
    <w:tmpl w:val="96ACEF60"/>
    <w:lvl w:ilvl="0" w:tplc="A0624A30">
      <w:start w:val="1"/>
      <w:numFmt w:val="lowerLetter"/>
      <w:lvlText w:val="(%1)"/>
      <w:lvlJc w:val="left"/>
      <w:pPr>
        <w:tabs>
          <w:tab w:val="num" w:pos="1440"/>
        </w:tabs>
        <w:ind w:left="1440" w:hanging="720"/>
      </w:pPr>
      <w:rPr>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1A851D78"/>
    <w:multiLevelType w:val="hybridMultilevel"/>
    <w:tmpl w:val="AE849CDC"/>
    <w:lvl w:ilvl="0" w:tplc="00B44FBA">
      <w:start w:val="1"/>
      <w:numFmt w:val="decimal"/>
      <w:lvlText w:val="AGENDA ITEM %1"/>
      <w:lvlJc w:val="left"/>
      <w:pPr>
        <w:ind w:left="2160" w:hanging="360"/>
      </w:pPr>
      <w:rPr>
        <w:rFonts w:hint="default"/>
      </w:rPr>
    </w:lvl>
    <w:lvl w:ilvl="1" w:tplc="F842AD34">
      <w:start w:val="1"/>
      <w:numFmt w:val="decimal"/>
      <w:lvlText w:val="%2."/>
      <w:lvlJc w:val="left"/>
      <w:pPr>
        <w:ind w:left="2880" w:hanging="360"/>
      </w:pPr>
      <w:rPr>
        <w:rFonts w:hint="default"/>
      </w:rPr>
    </w:lvl>
    <w:lvl w:ilvl="2" w:tplc="31D88938">
      <w:start w:val="1"/>
      <w:numFmt w:val="lowerLetter"/>
      <w:lvlText w:val="%3."/>
      <w:lvlJc w:val="left"/>
      <w:pPr>
        <w:ind w:left="3780" w:hanging="360"/>
      </w:pPr>
      <w:rPr>
        <w:rFonts w:hint="default"/>
      </w:rPr>
    </w:lvl>
    <w:lvl w:ilvl="3" w:tplc="A5286E04">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1BAD70EE"/>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1" w15:restartNumberingAfterBreak="0">
    <w:nsid w:val="209650B7"/>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2" w15:restartNumberingAfterBreak="0">
    <w:nsid w:val="211441C9"/>
    <w:multiLevelType w:val="hybridMultilevel"/>
    <w:tmpl w:val="A9361FA4"/>
    <w:lvl w:ilvl="0" w:tplc="8C2E4F84">
      <w:start w:val="1"/>
      <w:numFmt w:val="decimal"/>
      <w:lvlText w:val="%1."/>
      <w:lvlJc w:val="left"/>
      <w:pPr>
        <w:ind w:left="360" w:hanging="360"/>
      </w:pPr>
      <w:rPr>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A84006"/>
    <w:multiLevelType w:val="multilevel"/>
    <w:tmpl w:val="37A89052"/>
    <w:lvl w:ilvl="0">
      <w:start w:val="2"/>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6D2F03"/>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5" w15:restartNumberingAfterBreak="0">
    <w:nsid w:val="2E6E66C2"/>
    <w:multiLevelType w:val="multilevel"/>
    <w:tmpl w:val="4F98EF02"/>
    <w:styleLink w:val="CurrentList1"/>
    <w:lvl w:ilvl="0">
      <w:start w:val="1"/>
      <w:numFmt w:val="bullet"/>
      <w:lvlText w:val=""/>
      <w:lvlJc w:val="left"/>
      <w:pPr>
        <w:ind w:left="720" w:hanging="360"/>
      </w:pPr>
      <w:rPr>
        <w:rFonts w:ascii="Wingdings" w:hAnsi="Wingdings" w:hint="default"/>
        <w:sz w:val="21"/>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0C1087"/>
    <w:multiLevelType w:val="multilevel"/>
    <w:tmpl w:val="58029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B62892"/>
    <w:multiLevelType w:val="hybridMultilevel"/>
    <w:tmpl w:val="86526ADC"/>
    <w:lvl w:ilvl="0" w:tplc="294A76F8">
      <w:start w:val="1"/>
      <w:numFmt w:val="lowerLetter"/>
      <w:lvlText w:val="(%1)"/>
      <w:lvlJc w:val="left"/>
      <w:pPr>
        <w:tabs>
          <w:tab w:val="num" w:pos="1440"/>
        </w:tabs>
        <w:ind w:left="1440" w:hanging="720"/>
      </w:pPr>
      <w:rPr>
        <w:sz w:val="22"/>
        <w:szCs w:val="22"/>
      </w:rPr>
    </w:lvl>
    <w:lvl w:ilvl="1" w:tplc="8A1A8F0E">
      <w:start w:val="3"/>
      <w:numFmt w:val="decimal"/>
      <w:lvlText w:val="%2."/>
      <w:lvlJc w:val="left"/>
      <w:pPr>
        <w:tabs>
          <w:tab w:val="num" w:pos="720"/>
        </w:tabs>
        <w:ind w:left="720" w:hanging="72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1E8466F"/>
    <w:multiLevelType w:val="hybridMultilevel"/>
    <w:tmpl w:val="98F21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B28E4"/>
    <w:multiLevelType w:val="multilevel"/>
    <w:tmpl w:val="4420CFBE"/>
    <w:lvl w:ilvl="0">
      <w:start w:val="1"/>
      <w:numFmt w:val="decimal"/>
      <w:lvlText w:val="%1."/>
      <w:lvlJc w:val="left"/>
      <w:pPr>
        <w:ind w:left="640" w:hanging="540"/>
      </w:pPr>
      <w:rPr>
        <w:rFonts w:hint="default"/>
        <w:b/>
        <w:color w:val="0E0E0E"/>
      </w:rPr>
    </w:lvl>
    <w:lvl w:ilvl="1">
      <w:start w:val="1"/>
      <w:numFmt w:val="decimal"/>
      <w:isLgl/>
      <w:lvlText w:val="%1.%2"/>
      <w:lvlJc w:val="left"/>
      <w:pPr>
        <w:ind w:left="1425" w:hanging="765"/>
      </w:pPr>
      <w:rPr>
        <w:rFonts w:hint="default"/>
      </w:rPr>
    </w:lvl>
    <w:lvl w:ilvl="2">
      <w:start w:val="1"/>
      <w:numFmt w:val="decimal"/>
      <w:isLgl/>
      <w:lvlText w:val="%1.%2.%3"/>
      <w:lvlJc w:val="left"/>
      <w:pPr>
        <w:ind w:left="1985" w:hanging="765"/>
      </w:pPr>
      <w:rPr>
        <w:rFonts w:hint="default"/>
      </w:rPr>
    </w:lvl>
    <w:lvl w:ilvl="3">
      <w:start w:val="1"/>
      <w:numFmt w:val="decimal"/>
      <w:isLgl/>
      <w:lvlText w:val="%1.%2.%3.%4"/>
      <w:lvlJc w:val="left"/>
      <w:pPr>
        <w:ind w:left="2545" w:hanging="765"/>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980" w:hanging="1080"/>
      </w:pPr>
      <w:rPr>
        <w:rFonts w:hint="default"/>
      </w:rPr>
    </w:lvl>
    <w:lvl w:ilvl="6">
      <w:start w:val="1"/>
      <w:numFmt w:val="decimal"/>
      <w:isLgl/>
      <w:lvlText w:val="%1.%2.%3.%4.%5.%6.%7"/>
      <w:lvlJc w:val="left"/>
      <w:pPr>
        <w:ind w:left="4900" w:hanging="1440"/>
      </w:pPr>
      <w:rPr>
        <w:rFonts w:hint="default"/>
      </w:rPr>
    </w:lvl>
    <w:lvl w:ilvl="7">
      <w:start w:val="1"/>
      <w:numFmt w:val="decimal"/>
      <w:isLgl/>
      <w:lvlText w:val="%1.%2.%3.%4.%5.%6.%7.%8"/>
      <w:lvlJc w:val="left"/>
      <w:pPr>
        <w:ind w:left="5460" w:hanging="1440"/>
      </w:pPr>
      <w:rPr>
        <w:rFonts w:hint="default"/>
      </w:rPr>
    </w:lvl>
    <w:lvl w:ilvl="8">
      <w:start w:val="1"/>
      <w:numFmt w:val="decimal"/>
      <w:isLgl/>
      <w:lvlText w:val="%1.%2.%3.%4.%5.%6.%7.%8.%9"/>
      <w:lvlJc w:val="left"/>
      <w:pPr>
        <w:ind w:left="6020" w:hanging="1440"/>
      </w:pPr>
      <w:rPr>
        <w:rFonts w:hint="default"/>
      </w:rPr>
    </w:lvl>
  </w:abstractNum>
  <w:abstractNum w:abstractNumId="20" w15:restartNumberingAfterBreak="0">
    <w:nsid w:val="3B2527AA"/>
    <w:multiLevelType w:val="multilevel"/>
    <w:tmpl w:val="19B23914"/>
    <w:lvl w:ilvl="0">
      <w:start w:val="1"/>
      <w:numFmt w:val="bullet"/>
      <w:lvlText w:val=""/>
      <w:lvlJc w:val="left"/>
      <w:pPr>
        <w:ind w:left="720" w:hanging="360"/>
      </w:pPr>
      <w:rPr>
        <w:rFonts w:ascii="Wingdings" w:hAnsi="Wingdings" w:hint="default"/>
        <w:sz w:val="21"/>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8106AA"/>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2"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48B80222"/>
    <w:multiLevelType w:val="hybridMultilevel"/>
    <w:tmpl w:val="752A6F88"/>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49A20BC4"/>
    <w:multiLevelType w:val="hybridMultilevel"/>
    <w:tmpl w:val="2612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094820"/>
    <w:multiLevelType w:val="multilevel"/>
    <w:tmpl w:val="5E660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FA07D81"/>
    <w:multiLevelType w:val="multilevel"/>
    <w:tmpl w:val="80BE93FC"/>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70665D"/>
    <w:multiLevelType w:val="multilevel"/>
    <w:tmpl w:val="6B646A56"/>
    <w:lvl w:ilvl="0">
      <w:numFmt w:val="bullet"/>
      <w:lvlText w:val="●"/>
      <w:lvlJc w:val="left"/>
      <w:pPr>
        <w:ind w:left="941" w:hanging="360"/>
      </w:pPr>
      <w:rPr>
        <w:rFonts w:ascii="Arial" w:eastAsia="Arial" w:hAnsi="Arial" w:cs="Arial"/>
        <w:b w:val="0"/>
        <w:i w:val="0"/>
        <w:sz w:val="16"/>
        <w:szCs w:val="16"/>
      </w:rPr>
    </w:lvl>
    <w:lvl w:ilvl="1">
      <w:numFmt w:val="bullet"/>
      <w:lvlText w:val="•"/>
      <w:lvlJc w:val="left"/>
      <w:pPr>
        <w:ind w:left="1774" w:hanging="360"/>
      </w:pPr>
    </w:lvl>
    <w:lvl w:ilvl="2">
      <w:numFmt w:val="bullet"/>
      <w:lvlText w:val="•"/>
      <w:lvlJc w:val="left"/>
      <w:pPr>
        <w:ind w:left="2608" w:hanging="360"/>
      </w:pPr>
    </w:lvl>
    <w:lvl w:ilvl="3">
      <w:numFmt w:val="bullet"/>
      <w:lvlText w:val="•"/>
      <w:lvlJc w:val="left"/>
      <w:pPr>
        <w:ind w:left="3442" w:hanging="360"/>
      </w:pPr>
    </w:lvl>
    <w:lvl w:ilvl="4">
      <w:numFmt w:val="bullet"/>
      <w:lvlText w:val="•"/>
      <w:lvlJc w:val="left"/>
      <w:pPr>
        <w:ind w:left="4276" w:hanging="360"/>
      </w:pPr>
    </w:lvl>
    <w:lvl w:ilvl="5">
      <w:numFmt w:val="bullet"/>
      <w:lvlText w:val="•"/>
      <w:lvlJc w:val="left"/>
      <w:pPr>
        <w:ind w:left="5110" w:hanging="360"/>
      </w:pPr>
    </w:lvl>
    <w:lvl w:ilvl="6">
      <w:numFmt w:val="bullet"/>
      <w:lvlText w:val="•"/>
      <w:lvlJc w:val="left"/>
      <w:pPr>
        <w:ind w:left="5944" w:hanging="360"/>
      </w:pPr>
    </w:lvl>
    <w:lvl w:ilvl="7">
      <w:numFmt w:val="bullet"/>
      <w:lvlText w:val="•"/>
      <w:lvlJc w:val="left"/>
      <w:pPr>
        <w:ind w:left="6778" w:hanging="360"/>
      </w:pPr>
    </w:lvl>
    <w:lvl w:ilvl="8">
      <w:numFmt w:val="bullet"/>
      <w:lvlText w:val="•"/>
      <w:lvlJc w:val="left"/>
      <w:pPr>
        <w:ind w:left="7612" w:hanging="360"/>
      </w:pPr>
    </w:lvl>
  </w:abstractNum>
  <w:abstractNum w:abstractNumId="28" w15:restartNumberingAfterBreak="0">
    <w:nsid w:val="58AC7917"/>
    <w:multiLevelType w:val="hybridMultilevel"/>
    <w:tmpl w:val="F8160436"/>
    <w:lvl w:ilvl="0" w:tplc="882C7C02">
      <w:start w:val="1"/>
      <w:numFmt w:val="decimal"/>
      <w:lvlText w:val="(%1)"/>
      <w:lvlJc w:val="left"/>
      <w:pPr>
        <w:ind w:left="880" w:hanging="440"/>
      </w:pPr>
      <w:rPr>
        <w:rFonts w:hint="eastAsia"/>
      </w:rPr>
    </w:lvl>
    <w:lvl w:ilvl="1" w:tplc="FFFFFFFF">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9"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D8B59DC"/>
    <w:multiLevelType w:val="hybridMultilevel"/>
    <w:tmpl w:val="F4BA4076"/>
    <w:lvl w:ilvl="0" w:tplc="F42A9BFA">
      <w:start w:val="1"/>
      <w:numFmt w:val="decimal"/>
      <w:lvlText w:val="%1."/>
      <w:lvlJc w:val="left"/>
      <w:pPr>
        <w:ind w:left="731" w:hanging="720"/>
      </w:pPr>
      <w:rPr>
        <w:rFonts w:hint="default"/>
      </w:rPr>
    </w:lvl>
    <w:lvl w:ilvl="1" w:tplc="04090017">
      <w:start w:val="1"/>
      <w:numFmt w:val="aiueoFullWidth"/>
      <w:lvlText w:val="(%2)"/>
      <w:lvlJc w:val="left"/>
      <w:pPr>
        <w:ind w:left="851" w:hanging="420"/>
      </w:pPr>
    </w:lvl>
    <w:lvl w:ilvl="2" w:tplc="04090011">
      <w:start w:val="1"/>
      <w:numFmt w:val="decimalEnclosedCircle"/>
      <w:lvlText w:val="%3"/>
      <w:lvlJc w:val="left"/>
      <w:pPr>
        <w:ind w:left="1271" w:hanging="420"/>
      </w:pPr>
    </w:lvl>
    <w:lvl w:ilvl="3" w:tplc="0409000F">
      <w:start w:val="1"/>
      <w:numFmt w:val="decimal"/>
      <w:lvlText w:val="%4."/>
      <w:lvlJc w:val="left"/>
      <w:pPr>
        <w:ind w:left="1691" w:hanging="420"/>
      </w:pPr>
    </w:lvl>
    <w:lvl w:ilvl="4" w:tplc="04090017">
      <w:start w:val="1"/>
      <w:numFmt w:val="aiueoFullWidth"/>
      <w:lvlText w:val="(%5)"/>
      <w:lvlJc w:val="left"/>
      <w:pPr>
        <w:ind w:left="2111" w:hanging="420"/>
      </w:pPr>
    </w:lvl>
    <w:lvl w:ilvl="5" w:tplc="04090011" w:tentative="1">
      <w:start w:val="1"/>
      <w:numFmt w:val="decimalEnclosedCircle"/>
      <w:lvlText w:val="%6"/>
      <w:lvlJc w:val="left"/>
      <w:pPr>
        <w:ind w:left="2531" w:hanging="420"/>
      </w:pPr>
    </w:lvl>
    <w:lvl w:ilvl="6" w:tplc="0409000F" w:tentative="1">
      <w:start w:val="1"/>
      <w:numFmt w:val="decimal"/>
      <w:lvlText w:val="%7."/>
      <w:lvlJc w:val="left"/>
      <w:pPr>
        <w:ind w:left="2951" w:hanging="420"/>
      </w:pPr>
    </w:lvl>
    <w:lvl w:ilvl="7" w:tplc="04090017" w:tentative="1">
      <w:start w:val="1"/>
      <w:numFmt w:val="aiueoFullWidth"/>
      <w:lvlText w:val="(%8)"/>
      <w:lvlJc w:val="left"/>
      <w:pPr>
        <w:ind w:left="3371" w:hanging="420"/>
      </w:pPr>
    </w:lvl>
    <w:lvl w:ilvl="8" w:tplc="04090011" w:tentative="1">
      <w:start w:val="1"/>
      <w:numFmt w:val="decimalEnclosedCircle"/>
      <w:lvlText w:val="%9"/>
      <w:lvlJc w:val="left"/>
      <w:pPr>
        <w:ind w:left="3791" w:hanging="420"/>
      </w:pPr>
    </w:lvl>
  </w:abstractNum>
  <w:abstractNum w:abstractNumId="31" w15:restartNumberingAfterBreak="0">
    <w:nsid w:val="5F9B13F4"/>
    <w:multiLevelType w:val="hybridMultilevel"/>
    <w:tmpl w:val="5DC26C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3BE42DF"/>
    <w:multiLevelType w:val="hybridMultilevel"/>
    <w:tmpl w:val="449E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CC2C13"/>
    <w:multiLevelType w:val="multilevel"/>
    <w:tmpl w:val="FCAAD0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34" w15:restartNumberingAfterBreak="0">
    <w:nsid w:val="66F470A4"/>
    <w:multiLevelType w:val="hybridMultilevel"/>
    <w:tmpl w:val="D6C02982"/>
    <w:lvl w:ilvl="0" w:tplc="DE32E6BE">
      <w:start w:val="1"/>
      <w:numFmt w:val="decimal"/>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34349F"/>
    <w:multiLevelType w:val="hybridMultilevel"/>
    <w:tmpl w:val="1862E35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6" w15:restartNumberingAfterBreak="0">
    <w:nsid w:val="6E24324E"/>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37" w15:restartNumberingAfterBreak="0">
    <w:nsid w:val="6E8E7A5A"/>
    <w:multiLevelType w:val="hybridMultilevel"/>
    <w:tmpl w:val="627A5E32"/>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17329D4"/>
    <w:multiLevelType w:val="hybridMultilevel"/>
    <w:tmpl w:val="D4F089AC"/>
    <w:lvl w:ilvl="0" w:tplc="9F589A8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BD2A53"/>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0" w15:restartNumberingAfterBreak="0">
    <w:nsid w:val="75ED6462"/>
    <w:multiLevelType w:val="hybridMultilevel"/>
    <w:tmpl w:val="12EEB9B6"/>
    <w:lvl w:ilvl="0" w:tplc="CD165D5E">
      <w:start w:val="1"/>
      <w:numFmt w:val="decimal"/>
      <w:lvlText w:val="%1."/>
      <w:lvlJc w:val="left"/>
      <w:pPr>
        <w:ind w:left="720" w:hanging="360"/>
      </w:pPr>
      <w:rPr>
        <w:rFonts w:ascii="Calibri" w:hAnsi="Calibri" w:cs="Calibri" w:hint="default"/>
        <w:b w:val="0"/>
        <w:bCs w:val="0"/>
        <w:i w:val="0"/>
        <w:iCs w:val="0"/>
        <w:spacing w:val="-1"/>
        <w:w w:val="99"/>
        <w:sz w:val="22"/>
        <w:szCs w:val="20"/>
      </w:rPr>
    </w:lvl>
    <w:lvl w:ilvl="1" w:tplc="41B67892">
      <w:start w:val="1"/>
      <w:numFmt w:val="decimal"/>
      <w:lvlText w:val="%2."/>
      <w:lvlJc w:val="left"/>
      <w:pPr>
        <w:ind w:left="1440" w:hanging="360"/>
      </w:pPr>
      <w:rPr>
        <w:sz w:val="2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6D50AB7"/>
    <w:multiLevelType w:val="hybridMultilevel"/>
    <w:tmpl w:val="15DAC504"/>
    <w:lvl w:ilvl="0" w:tplc="5F141BA4">
      <w:start w:val="1"/>
      <w:numFmt w:val="upperRoman"/>
      <w:lvlText w:val="%1."/>
      <w:lvlJc w:val="left"/>
      <w:pPr>
        <w:ind w:left="720" w:hanging="360"/>
      </w:pPr>
      <w:rPr>
        <w:b/>
        <w:i w:val="0"/>
      </w:rPr>
    </w:lvl>
    <w:lvl w:ilvl="1" w:tplc="CAACA96E">
      <w:start w:val="1"/>
      <w:numFmt w:val="decimal"/>
      <w:lvlText w:val="%2."/>
      <w:lvlJc w:val="left"/>
      <w:pPr>
        <w:ind w:left="1440" w:hanging="360"/>
      </w:pPr>
      <w:rPr>
        <w:rFonts w:eastAsia="游明朝"/>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8647795"/>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3" w15:restartNumberingAfterBreak="0">
    <w:nsid w:val="7A7830A8"/>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4" w15:restartNumberingAfterBreak="0">
    <w:nsid w:val="7C6F7767"/>
    <w:multiLevelType w:val="hybridMultilevel"/>
    <w:tmpl w:val="A21A2788"/>
    <w:lvl w:ilvl="0" w:tplc="FFFFFFFF">
      <w:start w:val="1"/>
      <w:numFmt w:val="lowerLetter"/>
      <w:lvlText w:val="%1."/>
      <w:lvlJc w:val="left"/>
      <w:pPr>
        <w:ind w:left="1440" w:hanging="72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DB56F0B"/>
    <w:multiLevelType w:val="multilevel"/>
    <w:tmpl w:val="27425CD2"/>
    <w:lvl w:ilvl="0">
      <w:start w:val="1"/>
      <w:numFmt w:val="decimal"/>
      <w:lvlText w:val="%1."/>
      <w:lvlJc w:val="left"/>
      <w:pPr>
        <w:ind w:left="776" w:hanging="465"/>
      </w:pPr>
      <w:rPr>
        <w:rFonts w:ascii="Times New Roman" w:eastAsia="Times New Roman" w:hAnsi="Times New Roman" w:cs="Times New Roman"/>
        <w:b w:val="0"/>
        <w:i w:val="0"/>
        <w:color w:val="auto"/>
        <w:sz w:val="22"/>
        <w:szCs w:val="22"/>
      </w:rPr>
    </w:lvl>
    <w:lvl w:ilvl="1">
      <w:start w:val="1"/>
      <w:numFmt w:val="lowerLetter"/>
      <w:lvlText w:val="%2."/>
      <w:lvlJc w:val="left"/>
      <w:pPr>
        <w:ind w:left="1630" w:hanging="465"/>
      </w:pPr>
    </w:lvl>
    <w:lvl w:ilvl="2">
      <w:numFmt w:val="bullet"/>
      <w:lvlText w:val="•"/>
      <w:lvlJc w:val="left"/>
      <w:pPr>
        <w:ind w:left="2480" w:hanging="465"/>
      </w:pPr>
    </w:lvl>
    <w:lvl w:ilvl="3">
      <w:numFmt w:val="bullet"/>
      <w:lvlText w:val="•"/>
      <w:lvlJc w:val="left"/>
      <w:pPr>
        <w:ind w:left="3330" w:hanging="465"/>
      </w:pPr>
    </w:lvl>
    <w:lvl w:ilvl="4">
      <w:numFmt w:val="bullet"/>
      <w:lvlText w:val="•"/>
      <w:lvlJc w:val="left"/>
      <w:pPr>
        <w:ind w:left="4180" w:hanging="465"/>
      </w:pPr>
    </w:lvl>
    <w:lvl w:ilvl="5">
      <w:numFmt w:val="bullet"/>
      <w:lvlText w:val="•"/>
      <w:lvlJc w:val="left"/>
      <w:pPr>
        <w:ind w:left="5030" w:hanging="465"/>
      </w:pPr>
    </w:lvl>
    <w:lvl w:ilvl="6">
      <w:numFmt w:val="bullet"/>
      <w:lvlText w:val="•"/>
      <w:lvlJc w:val="left"/>
      <w:pPr>
        <w:ind w:left="5880" w:hanging="465"/>
      </w:pPr>
    </w:lvl>
    <w:lvl w:ilvl="7">
      <w:numFmt w:val="bullet"/>
      <w:lvlText w:val="•"/>
      <w:lvlJc w:val="left"/>
      <w:pPr>
        <w:ind w:left="6730" w:hanging="465"/>
      </w:pPr>
    </w:lvl>
    <w:lvl w:ilvl="8">
      <w:numFmt w:val="bullet"/>
      <w:lvlText w:val="•"/>
      <w:lvlJc w:val="left"/>
      <w:pPr>
        <w:ind w:left="7580" w:hanging="465"/>
      </w:pPr>
    </w:lvl>
  </w:abstractNum>
  <w:num w:numId="1" w16cid:durableId="1887403951">
    <w:abstractNumId w:val="37"/>
  </w:num>
  <w:num w:numId="2" w16cid:durableId="360520412">
    <w:abstractNumId w:val="9"/>
  </w:num>
  <w:num w:numId="3" w16cid:durableId="911309199">
    <w:abstractNumId w:val="19"/>
  </w:num>
  <w:num w:numId="4" w16cid:durableId="85466010">
    <w:abstractNumId w:val="7"/>
  </w:num>
  <w:num w:numId="5" w16cid:durableId="164126227">
    <w:abstractNumId w:val="29"/>
  </w:num>
  <w:num w:numId="6" w16cid:durableId="621107207">
    <w:abstractNumId w:val="25"/>
  </w:num>
  <w:num w:numId="7" w16cid:durableId="14797676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6953727">
    <w:abstractNumId w:val="22"/>
  </w:num>
  <w:num w:numId="9" w16cid:durableId="1861969467">
    <w:abstractNumId w:val="24"/>
  </w:num>
  <w:num w:numId="10" w16cid:durableId="1060321061">
    <w:abstractNumId w:val="3"/>
  </w:num>
  <w:num w:numId="11" w16cid:durableId="1103644058">
    <w:abstractNumId w:val="1"/>
  </w:num>
  <w:num w:numId="12" w16cid:durableId="1626305380">
    <w:abstractNumId w:val="30"/>
  </w:num>
  <w:num w:numId="13" w16cid:durableId="1824620455">
    <w:abstractNumId w:val="20"/>
  </w:num>
  <w:num w:numId="14" w16cid:durableId="1814517644">
    <w:abstractNumId w:val="26"/>
  </w:num>
  <w:num w:numId="15" w16cid:durableId="1779637165">
    <w:abstractNumId w:val="15"/>
  </w:num>
  <w:num w:numId="16" w16cid:durableId="537856875">
    <w:abstractNumId w:val="2"/>
  </w:num>
  <w:num w:numId="17" w16cid:durableId="207183393">
    <w:abstractNumId w:val="32"/>
  </w:num>
  <w:num w:numId="18" w16cid:durableId="1246914574">
    <w:abstractNumId w:val="18"/>
  </w:num>
  <w:num w:numId="19" w16cid:durableId="1315179202">
    <w:abstractNumId w:val="31"/>
  </w:num>
  <w:num w:numId="20" w16cid:durableId="1790779588">
    <w:abstractNumId w:val="30"/>
  </w:num>
  <w:num w:numId="21" w16cid:durableId="12128395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86991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3362098">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62083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4309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77564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3280124">
    <w:abstractNumId w:val="33"/>
  </w:num>
  <w:num w:numId="28" w16cid:durableId="2134521135">
    <w:abstractNumId w:val="16"/>
  </w:num>
  <w:num w:numId="29" w16cid:durableId="213348543">
    <w:abstractNumId w:val="13"/>
  </w:num>
  <w:num w:numId="30" w16cid:durableId="774254320">
    <w:abstractNumId w:val="12"/>
  </w:num>
  <w:num w:numId="31" w16cid:durableId="1840655562">
    <w:abstractNumId w:val="44"/>
  </w:num>
  <w:num w:numId="32" w16cid:durableId="2025203188">
    <w:abstractNumId w:val="45"/>
  </w:num>
  <w:num w:numId="33" w16cid:durableId="878903447">
    <w:abstractNumId w:val="27"/>
  </w:num>
  <w:num w:numId="34" w16cid:durableId="114836059">
    <w:abstractNumId w:val="29"/>
  </w:num>
  <w:num w:numId="35" w16cid:durableId="441144080">
    <w:abstractNumId w:val="7"/>
  </w:num>
  <w:num w:numId="36" w16cid:durableId="1690712552">
    <w:abstractNumId w:val="34"/>
  </w:num>
  <w:num w:numId="37" w16cid:durableId="1551308088">
    <w:abstractNumId w:val="38"/>
  </w:num>
  <w:num w:numId="38" w16cid:durableId="141772352">
    <w:abstractNumId w:val="23"/>
  </w:num>
  <w:num w:numId="39" w16cid:durableId="1527786731">
    <w:abstractNumId w:val="0"/>
  </w:num>
  <w:num w:numId="40" w16cid:durableId="1247686992">
    <w:abstractNumId w:val="28"/>
  </w:num>
  <w:num w:numId="41" w16cid:durableId="1243098503">
    <w:abstractNumId w:val="21"/>
  </w:num>
  <w:num w:numId="42" w16cid:durableId="1555581312">
    <w:abstractNumId w:val="43"/>
  </w:num>
  <w:num w:numId="43" w16cid:durableId="170605105">
    <w:abstractNumId w:val="4"/>
  </w:num>
  <w:num w:numId="44" w16cid:durableId="1190218569">
    <w:abstractNumId w:val="11"/>
  </w:num>
  <w:num w:numId="45" w16cid:durableId="1804696323">
    <w:abstractNumId w:val="39"/>
  </w:num>
  <w:num w:numId="46" w16cid:durableId="898901139">
    <w:abstractNumId w:val="10"/>
  </w:num>
  <w:num w:numId="47" w16cid:durableId="1513839188">
    <w:abstractNumId w:val="42"/>
  </w:num>
  <w:num w:numId="48" w16cid:durableId="660624710">
    <w:abstractNumId w:val="36"/>
  </w:num>
  <w:num w:numId="49" w16cid:durableId="1999261921">
    <w:abstractNumId w:val="6"/>
  </w:num>
  <w:num w:numId="50" w16cid:durableId="1304309065">
    <w:abstractNumId w:val="1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P (Coyle)">
    <w15:presenceInfo w15:providerId="None" w15:userId="JP (Coyle)"/>
  </w15:person>
  <w15:person w15:author="清水 宣維(SHIMIZU Nobushige)">
    <w15:presenceInfo w15:providerId="AD" w15:userId="S::nobushige_shimizu640@maff.go.jp::fd4ae65c-0f3e-4e26-bb20-432eb8870b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1"/>
  <w:activeWritingStyle w:appName="MSWord" w:lang="ja-JP" w:vendorID="64" w:dllVersion="0" w:nlCheck="1" w:checkStyle="1"/>
  <w:activeWritingStyle w:appName="MSWord" w:lang="en-NZ" w:vendorID="64" w:dllVersion="0" w:nlCheck="1" w:checkStyle="0"/>
  <w:activeWritingStyle w:appName="MSWord" w:lang="es-ES" w:vendorID="64" w:dllVersion="0" w:nlCheck="1" w:checkStyle="0"/>
  <w:proofState w:spelling="clean"/>
  <w:defaultTabStop w:val="720"/>
  <w:displayHorizontalDrawingGridEvery w:val="0"/>
  <w:displayVerticalDrawingGridEvery w:val="2"/>
  <w:characterSpacingControl w:val="compressPunctuation"/>
  <w:hdrShapeDefaults>
    <o:shapedefaults v:ext="edit" spidmax="2050">
      <v:textbox inset="5.85pt,.7pt,5.85pt,.7pt"/>
    </o:shapedefaults>
  </w:hdrShapeDefaults>
  <w:footnotePr>
    <w:numRestart w:val="eachSect"/>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M1sjAyMbQwNza1MLRU0lEKTi0uzszPAykwrAUAaCvg4iwAAAA="/>
  </w:docVars>
  <w:rsids>
    <w:rsidRoot w:val="00A30A19"/>
    <w:rsid w:val="00002EA2"/>
    <w:rsid w:val="00003059"/>
    <w:rsid w:val="00003AA6"/>
    <w:rsid w:val="00003F2C"/>
    <w:rsid w:val="0000517E"/>
    <w:rsid w:val="00005BFE"/>
    <w:rsid w:val="0000683B"/>
    <w:rsid w:val="00012849"/>
    <w:rsid w:val="000143E3"/>
    <w:rsid w:val="0001642D"/>
    <w:rsid w:val="00022723"/>
    <w:rsid w:val="00023223"/>
    <w:rsid w:val="00025B6D"/>
    <w:rsid w:val="000316C7"/>
    <w:rsid w:val="00031A8B"/>
    <w:rsid w:val="00032EC4"/>
    <w:rsid w:val="000338BC"/>
    <w:rsid w:val="00035DE7"/>
    <w:rsid w:val="00041202"/>
    <w:rsid w:val="000418B4"/>
    <w:rsid w:val="0004199F"/>
    <w:rsid w:val="00043178"/>
    <w:rsid w:val="000448F2"/>
    <w:rsid w:val="0004539C"/>
    <w:rsid w:val="0004615E"/>
    <w:rsid w:val="00047A72"/>
    <w:rsid w:val="00047C76"/>
    <w:rsid w:val="00055BAE"/>
    <w:rsid w:val="0006138E"/>
    <w:rsid w:val="00063599"/>
    <w:rsid w:val="0006474A"/>
    <w:rsid w:val="00064BDE"/>
    <w:rsid w:val="0006698C"/>
    <w:rsid w:val="00066AB4"/>
    <w:rsid w:val="00067181"/>
    <w:rsid w:val="000677BB"/>
    <w:rsid w:val="00070287"/>
    <w:rsid w:val="000706F1"/>
    <w:rsid w:val="000714F9"/>
    <w:rsid w:val="00072456"/>
    <w:rsid w:val="0007250F"/>
    <w:rsid w:val="00072701"/>
    <w:rsid w:val="000735FC"/>
    <w:rsid w:val="00073CA9"/>
    <w:rsid w:val="00076838"/>
    <w:rsid w:val="00077FDF"/>
    <w:rsid w:val="00081B87"/>
    <w:rsid w:val="000821D0"/>
    <w:rsid w:val="0008265C"/>
    <w:rsid w:val="000859BF"/>
    <w:rsid w:val="00085FD5"/>
    <w:rsid w:val="0009092D"/>
    <w:rsid w:val="00093330"/>
    <w:rsid w:val="0009364D"/>
    <w:rsid w:val="00093B58"/>
    <w:rsid w:val="00094B53"/>
    <w:rsid w:val="00096E5A"/>
    <w:rsid w:val="00097C25"/>
    <w:rsid w:val="000A25F7"/>
    <w:rsid w:val="000A506F"/>
    <w:rsid w:val="000A6267"/>
    <w:rsid w:val="000A6EC4"/>
    <w:rsid w:val="000A74FE"/>
    <w:rsid w:val="000A783B"/>
    <w:rsid w:val="000B0E3D"/>
    <w:rsid w:val="000B437E"/>
    <w:rsid w:val="000B783A"/>
    <w:rsid w:val="000C2C8F"/>
    <w:rsid w:val="000C3F41"/>
    <w:rsid w:val="000C5D34"/>
    <w:rsid w:val="000C6056"/>
    <w:rsid w:val="000C6D07"/>
    <w:rsid w:val="000C76D8"/>
    <w:rsid w:val="000C7C3D"/>
    <w:rsid w:val="000D11CC"/>
    <w:rsid w:val="000D1D59"/>
    <w:rsid w:val="000D6419"/>
    <w:rsid w:val="000E02D0"/>
    <w:rsid w:val="000E0A22"/>
    <w:rsid w:val="000E1F8D"/>
    <w:rsid w:val="000E27CB"/>
    <w:rsid w:val="000E3DDD"/>
    <w:rsid w:val="000E54D2"/>
    <w:rsid w:val="000E6352"/>
    <w:rsid w:val="000F076C"/>
    <w:rsid w:val="000F204B"/>
    <w:rsid w:val="000F380D"/>
    <w:rsid w:val="000F7264"/>
    <w:rsid w:val="00103764"/>
    <w:rsid w:val="00103E83"/>
    <w:rsid w:val="0010408C"/>
    <w:rsid w:val="001056C9"/>
    <w:rsid w:val="00115981"/>
    <w:rsid w:val="001172D1"/>
    <w:rsid w:val="0011783E"/>
    <w:rsid w:val="001216F4"/>
    <w:rsid w:val="00127768"/>
    <w:rsid w:val="00130324"/>
    <w:rsid w:val="00132931"/>
    <w:rsid w:val="001359F3"/>
    <w:rsid w:val="001405D6"/>
    <w:rsid w:val="001456DB"/>
    <w:rsid w:val="00146DBB"/>
    <w:rsid w:val="001505C8"/>
    <w:rsid w:val="00150AE6"/>
    <w:rsid w:val="00151C3E"/>
    <w:rsid w:val="00152611"/>
    <w:rsid w:val="00152851"/>
    <w:rsid w:val="001530CB"/>
    <w:rsid w:val="001532B1"/>
    <w:rsid w:val="0015404D"/>
    <w:rsid w:val="0015468C"/>
    <w:rsid w:val="00155C01"/>
    <w:rsid w:val="00155D27"/>
    <w:rsid w:val="00157EA4"/>
    <w:rsid w:val="00157FA9"/>
    <w:rsid w:val="00160250"/>
    <w:rsid w:val="00160300"/>
    <w:rsid w:val="0016052C"/>
    <w:rsid w:val="00161ECF"/>
    <w:rsid w:val="00162022"/>
    <w:rsid w:val="0016507D"/>
    <w:rsid w:val="0016592F"/>
    <w:rsid w:val="0016761D"/>
    <w:rsid w:val="00170631"/>
    <w:rsid w:val="00170FBB"/>
    <w:rsid w:val="00171240"/>
    <w:rsid w:val="00171C19"/>
    <w:rsid w:val="00172963"/>
    <w:rsid w:val="001737A0"/>
    <w:rsid w:val="00173967"/>
    <w:rsid w:val="00174FE4"/>
    <w:rsid w:val="00175F40"/>
    <w:rsid w:val="00176C2C"/>
    <w:rsid w:val="00176FA6"/>
    <w:rsid w:val="0018009E"/>
    <w:rsid w:val="00180B02"/>
    <w:rsid w:val="00180BC3"/>
    <w:rsid w:val="001811D6"/>
    <w:rsid w:val="00181E19"/>
    <w:rsid w:val="00182778"/>
    <w:rsid w:val="001832D1"/>
    <w:rsid w:val="0018377C"/>
    <w:rsid w:val="001846B5"/>
    <w:rsid w:val="001926C7"/>
    <w:rsid w:val="0019273C"/>
    <w:rsid w:val="00192EE5"/>
    <w:rsid w:val="001939C2"/>
    <w:rsid w:val="00193A06"/>
    <w:rsid w:val="001948B2"/>
    <w:rsid w:val="001952D9"/>
    <w:rsid w:val="001953DF"/>
    <w:rsid w:val="0019697C"/>
    <w:rsid w:val="00197773"/>
    <w:rsid w:val="001A1774"/>
    <w:rsid w:val="001A27B0"/>
    <w:rsid w:val="001A333C"/>
    <w:rsid w:val="001A3F62"/>
    <w:rsid w:val="001A4BE9"/>
    <w:rsid w:val="001A4D2D"/>
    <w:rsid w:val="001A6CB7"/>
    <w:rsid w:val="001B10E9"/>
    <w:rsid w:val="001B33A9"/>
    <w:rsid w:val="001B36EE"/>
    <w:rsid w:val="001B65B7"/>
    <w:rsid w:val="001C0D1A"/>
    <w:rsid w:val="001C5600"/>
    <w:rsid w:val="001C701C"/>
    <w:rsid w:val="001C7C44"/>
    <w:rsid w:val="001D0A0E"/>
    <w:rsid w:val="001D2AFF"/>
    <w:rsid w:val="001D3036"/>
    <w:rsid w:val="001D59CD"/>
    <w:rsid w:val="001D6221"/>
    <w:rsid w:val="001D67E8"/>
    <w:rsid w:val="001E02D9"/>
    <w:rsid w:val="001E4580"/>
    <w:rsid w:val="001E6D15"/>
    <w:rsid w:val="001E7EF8"/>
    <w:rsid w:val="001F1933"/>
    <w:rsid w:val="001F1CC8"/>
    <w:rsid w:val="001F6E57"/>
    <w:rsid w:val="0020180A"/>
    <w:rsid w:val="00201F0A"/>
    <w:rsid w:val="0020210B"/>
    <w:rsid w:val="002107BF"/>
    <w:rsid w:val="0021212C"/>
    <w:rsid w:val="0021224D"/>
    <w:rsid w:val="0021228C"/>
    <w:rsid w:val="002131B0"/>
    <w:rsid w:val="002141BA"/>
    <w:rsid w:val="00215B0E"/>
    <w:rsid w:val="00215C81"/>
    <w:rsid w:val="00216F85"/>
    <w:rsid w:val="00222067"/>
    <w:rsid w:val="00222EE0"/>
    <w:rsid w:val="00225708"/>
    <w:rsid w:val="002279E6"/>
    <w:rsid w:val="002313D7"/>
    <w:rsid w:val="002319E7"/>
    <w:rsid w:val="00232CEB"/>
    <w:rsid w:val="002332AA"/>
    <w:rsid w:val="0023553C"/>
    <w:rsid w:val="00236B17"/>
    <w:rsid w:val="002377F2"/>
    <w:rsid w:val="00240654"/>
    <w:rsid w:val="00244845"/>
    <w:rsid w:val="0025030A"/>
    <w:rsid w:val="00254A9D"/>
    <w:rsid w:val="002560C4"/>
    <w:rsid w:val="0026047B"/>
    <w:rsid w:val="0026203A"/>
    <w:rsid w:val="00262767"/>
    <w:rsid w:val="00262ACA"/>
    <w:rsid w:val="00266809"/>
    <w:rsid w:val="0026681B"/>
    <w:rsid w:val="002675BD"/>
    <w:rsid w:val="00270FFB"/>
    <w:rsid w:val="0027256C"/>
    <w:rsid w:val="00273BDB"/>
    <w:rsid w:val="002753A6"/>
    <w:rsid w:val="00275A77"/>
    <w:rsid w:val="00276FF4"/>
    <w:rsid w:val="002771A1"/>
    <w:rsid w:val="00283CBA"/>
    <w:rsid w:val="0028516F"/>
    <w:rsid w:val="00285F52"/>
    <w:rsid w:val="00286635"/>
    <w:rsid w:val="00291EA7"/>
    <w:rsid w:val="0029206D"/>
    <w:rsid w:val="0029211B"/>
    <w:rsid w:val="0029253F"/>
    <w:rsid w:val="002939EF"/>
    <w:rsid w:val="00293A84"/>
    <w:rsid w:val="002946B7"/>
    <w:rsid w:val="00295047"/>
    <w:rsid w:val="0029559E"/>
    <w:rsid w:val="00296794"/>
    <w:rsid w:val="00296A79"/>
    <w:rsid w:val="00296BD0"/>
    <w:rsid w:val="002971BB"/>
    <w:rsid w:val="002A4F98"/>
    <w:rsid w:val="002A5759"/>
    <w:rsid w:val="002A68C5"/>
    <w:rsid w:val="002A6FF7"/>
    <w:rsid w:val="002A72B5"/>
    <w:rsid w:val="002A769C"/>
    <w:rsid w:val="002A7FA5"/>
    <w:rsid w:val="002B0011"/>
    <w:rsid w:val="002B055A"/>
    <w:rsid w:val="002B05F2"/>
    <w:rsid w:val="002B0734"/>
    <w:rsid w:val="002B125C"/>
    <w:rsid w:val="002B38DC"/>
    <w:rsid w:val="002B42E4"/>
    <w:rsid w:val="002B5057"/>
    <w:rsid w:val="002B6F39"/>
    <w:rsid w:val="002B7C97"/>
    <w:rsid w:val="002C031B"/>
    <w:rsid w:val="002C108D"/>
    <w:rsid w:val="002C4859"/>
    <w:rsid w:val="002C6F76"/>
    <w:rsid w:val="002D0118"/>
    <w:rsid w:val="002D1E28"/>
    <w:rsid w:val="002D2D9B"/>
    <w:rsid w:val="002D47B7"/>
    <w:rsid w:val="002D5269"/>
    <w:rsid w:val="002D60DA"/>
    <w:rsid w:val="002D77A5"/>
    <w:rsid w:val="002D7A9D"/>
    <w:rsid w:val="002E24B5"/>
    <w:rsid w:val="002E25B1"/>
    <w:rsid w:val="002E4453"/>
    <w:rsid w:val="002E6269"/>
    <w:rsid w:val="002E74D7"/>
    <w:rsid w:val="002E7882"/>
    <w:rsid w:val="002E78CA"/>
    <w:rsid w:val="002F1861"/>
    <w:rsid w:val="002F1A17"/>
    <w:rsid w:val="002F1A77"/>
    <w:rsid w:val="002F4C93"/>
    <w:rsid w:val="002F6E60"/>
    <w:rsid w:val="002F747D"/>
    <w:rsid w:val="002F793A"/>
    <w:rsid w:val="0030125C"/>
    <w:rsid w:val="00301766"/>
    <w:rsid w:val="00302C43"/>
    <w:rsid w:val="003034ED"/>
    <w:rsid w:val="00305CCB"/>
    <w:rsid w:val="00306060"/>
    <w:rsid w:val="00307806"/>
    <w:rsid w:val="00307E15"/>
    <w:rsid w:val="00312E99"/>
    <w:rsid w:val="00314321"/>
    <w:rsid w:val="00315B4D"/>
    <w:rsid w:val="00316B1F"/>
    <w:rsid w:val="003212C4"/>
    <w:rsid w:val="00321F87"/>
    <w:rsid w:val="003254C3"/>
    <w:rsid w:val="00325870"/>
    <w:rsid w:val="0032639C"/>
    <w:rsid w:val="003277B4"/>
    <w:rsid w:val="00327D30"/>
    <w:rsid w:val="00331A79"/>
    <w:rsid w:val="0033225F"/>
    <w:rsid w:val="003325D0"/>
    <w:rsid w:val="003344DA"/>
    <w:rsid w:val="0034029B"/>
    <w:rsid w:val="00340964"/>
    <w:rsid w:val="00341D5B"/>
    <w:rsid w:val="00342066"/>
    <w:rsid w:val="0034216A"/>
    <w:rsid w:val="00342281"/>
    <w:rsid w:val="0034356A"/>
    <w:rsid w:val="00343B9A"/>
    <w:rsid w:val="003501A7"/>
    <w:rsid w:val="0035298B"/>
    <w:rsid w:val="0035333B"/>
    <w:rsid w:val="00353DE3"/>
    <w:rsid w:val="00353E1D"/>
    <w:rsid w:val="00354FD4"/>
    <w:rsid w:val="003579BF"/>
    <w:rsid w:val="00357BB1"/>
    <w:rsid w:val="00360010"/>
    <w:rsid w:val="0036301B"/>
    <w:rsid w:val="003632B3"/>
    <w:rsid w:val="00363BB1"/>
    <w:rsid w:val="0036567B"/>
    <w:rsid w:val="003676C2"/>
    <w:rsid w:val="00372696"/>
    <w:rsid w:val="003746F9"/>
    <w:rsid w:val="00380FAD"/>
    <w:rsid w:val="003813D5"/>
    <w:rsid w:val="00381C8D"/>
    <w:rsid w:val="003826D9"/>
    <w:rsid w:val="003838D7"/>
    <w:rsid w:val="00384A09"/>
    <w:rsid w:val="003856F1"/>
    <w:rsid w:val="00386E71"/>
    <w:rsid w:val="003933B5"/>
    <w:rsid w:val="00393A6D"/>
    <w:rsid w:val="003952D0"/>
    <w:rsid w:val="003A0CC0"/>
    <w:rsid w:val="003A19FE"/>
    <w:rsid w:val="003A27E9"/>
    <w:rsid w:val="003A2B36"/>
    <w:rsid w:val="003A6256"/>
    <w:rsid w:val="003A6578"/>
    <w:rsid w:val="003A7B2C"/>
    <w:rsid w:val="003B1D17"/>
    <w:rsid w:val="003B329C"/>
    <w:rsid w:val="003B47E2"/>
    <w:rsid w:val="003B6238"/>
    <w:rsid w:val="003B6BA2"/>
    <w:rsid w:val="003B7595"/>
    <w:rsid w:val="003B7705"/>
    <w:rsid w:val="003C02CE"/>
    <w:rsid w:val="003C050C"/>
    <w:rsid w:val="003C0646"/>
    <w:rsid w:val="003C4343"/>
    <w:rsid w:val="003C58AE"/>
    <w:rsid w:val="003C594D"/>
    <w:rsid w:val="003C6D94"/>
    <w:rsid w:val="003C780F"/>
    <w:rsid w:val="003D1EC7"/>
    <w:rsid w:val="003D2757"/>
    <w:rsid w:val="003D3537"/>
    <w:rsid w:val="003D557A"/>
    <w:rsid w:val="003D7086"/>
    <w:rsid w:val="003E0AD0"/>
    <w:rsid w:val="003E1FCB"/>
    <w:rsid w:val="003E1FFC"/>
    <w:rsid w:val="003E2567"/>
    <w:rsid w:val="003E387E"/>
    <w:rsid w:val="003E53B8"/>
    <w:rsid w:val="003E77D4"/>
    <w:rsid w:val="003F12A3"/>
    <w:rsid w:val="003F1D52"/>
    <w:rsid w:val="003F4286"/>
    <w:rsid w:val="003F4CCA"/>
    <w:rsid w:val="003F5869"/>
    <w:rsid w:val="00403381"/>
    <w:rsid w:val="0040676A"/>
    <w:rsid w:val="00407077"/>
    <w:rsid w:val="00412E94"/>
    <w:rsid w:val="0041484B"/>
    <w:rsid w:val="004154A7"/>
    <w:rsid w:val="00415B8C"/>
    <w:rsid w:val="00415BFE"/>
    <w:rsid w:val="004173F1"/>
    <w:rsid w:val="00417749"/>
    <w:rsid w:val="00422D53"/>
    <w:rsid w:val="00423BC3"/>
    <w:rsid w:val="00425494"/>
    <w:rsid w:val="00425E4C"/>
    <w:rsid w:val="00425EA7"/>
    <w:rsid w:val="004271AA"/>
    <w:rsid w:val="00430428"/>
    <w:rsid w:val="004328D5"/>
    <w:rsid w:val="00434CE5"/>
    <w:rsid w:val="00434CED"/>
    <w:rsid w:val="00434F6C"/>
    <w:rsid w:val="0043555E"/>
    <w:rsid w:val="00435CD8"/>
    <w:rsid w:val="00437485"/>
    <w:rsid w:val="00442886"/>
    <w:rsid w:val="00442FA6"/>
    <w:rsid w:val="00443C4D"/>
    <w:rsid w:val="00444361"/>
    <w:rsid w:val="00447935"/>
    <w:rsid w:val="00447A66"/>
    <w:rsid w:val="0045004F"/>
    <w:rsid w:val="00451DC0"/>
    <w:rsid w:val="00452384"/>
    <w:rsid w:val="00453BAA"/>
    <w:rsid w:val="004549CE"/>
    <w:rsid w:val="00454A50"/>
    <w:rsid w:val="00454E7B"/>
    <w:rsid w:val="00456912"/>
    <w:rsid w:val="0045702D"/>
    <w:rsid w:val="00462C60"/>
    <w:rsid w:val="00464E85"/>
    <w:rsid w:val="0046705F"/>
    <w:rsid w:val="00467708"/>
    <w:rsid w:val="00470C67"/>
    <w:rsid w:val="00474464"/>
    <w:rsid w:val="004747F6"/>
    <w:rsid w:val="004773AA"/>
    <w:rsid w:val="0047771F"/>
    <w:rsid w:val="0048278C"/>
    <w:rsid w:val="00482B00"/>
    <w:rsid w:val="004840D5"/>
    <w:rsid w:val="00484FC9"/>
    <w:rsid w:val="0048731C"/>
    <w:rsid w:val="004877B2"/>
    <w:rsid w:val="0049305E"/>
    <w:rsid w:val="00493CC2"/>
    <w:rsid w:val="00496C54"/>
    <w:rsid w:val="004972E1"/>
    <w:rsid w:val="00497D53"/>
    <w:rsid w:val="004A1190"/>
    <w:rsid w:val="004A12A7"/>
    <w:rsid w:val="004A30BB"/>
    <w:rsid w:val="004A368F"/>
    <w:rsid w:val="004A3793"/>
    <w:rsid w:val="004A4D6C"/>
    <w:rsid w:val="004A6DB0"/>
    <w:rsid w:val="004A70A9"/>
    <w:rsid w:val="004B0478"/>
    <w:rsid w:val="004B1E8D"/>
    <w:rsid w:val="004B28E5"/>
    <w:rsid w:val="004B41AD"/>
    <w:rsid w:val="004C149C"/>
    <w:rsid w:val="004C27E9"/>
    <w:rsid w:val="004C68A8"/>
    <w:rsid w:val="004D18F3"/>
    <w:rsid w:val="004D2069"/>
    <w:rsid w:val="004D3978"/>
    <w:rsid w:val="004D5721"/>
    <w:rsid w:val="004D592F"/>
    <w:rsid w:val="004D5BF1"/>
    <w:rsid w:val="004D74A5"/>
    <w:rsid w:val="004E35A5"/>
    <w:rsid w:val="004E3684"/>
    <w:rsid w:val="004E706A"/>
    <w:rsid w:val="004E7371"/>
    <w:rsid w:val="004E7405"/>
    <w:rsid w:val="004F2B7E"/>
    <w:rsid w:val="004F38EE"/>
    <w:rsid w:val="004F5F96"/>
    <w:rsid w:val="004F63C7"/>
    <w:rsid w:val="004F7165"/>
    <w:rsid w:val="005001A7"/>
    <w:rsid w:val="00501F29"/>
    <w:rsid w:val="00505251"/>
    <w:rsid w:val="005052D5"/>
    <w:rsid w:val="0050649C"/>
    <w:rsid w:val="005069F2"/>
    <w:rsid w:val="00510D6C"/>
    <w:rsid w:val="0051182D"/>
    <w:rsid w:val="00512D94"/>
    <w:rsid w:val="0051379E"/>
    <w:rsid w:val="005139D6"/>
    <w:rsid w:val="00513CD4"/>
    <w:rsid w:val="00514A7C"/>
    <w:rsid w:val="00516E11"/>
    <w:rsid w:val="0051747C"/>
    <w:rsid w:val="00517A1B"/>
    <w:rsid w:val="00521C5A"/>
    <w:rsid w:val="0052282B"/>
    <w:rsid w:val="00522D22"/>
    <w:rsid w:val="00523E0F"/>
    <w:rsid w:val="00525535"/>
    <w:rsid w:val="00525A49"/>
    <w:rsid w:val="00526205"/>
    <w:rsid w:val="00527BB6"/>
    <w:rsid w:val="00531F96"/>
    <w:rsid w:val="00532471"/>
    <w:rsid w:val="00532875"/>
    <w:rsid w:val="00532F32"/>
    <w:rsid w:val="00534B26"/>
    <w:rsid w:val="00536DFC"/>
    <w:rsid w:val="00537A94"/>
    <w:rsid w:val="005414F3"/>
    <w:rsid w:val="00541571"/>
    <w:rsid w:val="00541896"/>
    <w:rsid w:val="00541F7C"/>
    <w:rsid w:val="00544805"/>
    <w:rsid w:val="00544840"/>
    <w:rsid w:val="0054653D"/>
    <w:rsid w:val="00552B45"/>
    <w:rsid w:val="00552C3F"/>
    <w:rsid w:val="00552E15"/>
    <w:rsid w:val="00553A88"/>
    <w:rsid w:val="00555C50"/>
    <w:rsid w:val="00557007"/>
    <w:rsid w:val="00561412"/>
    <w:rsid w:val="0056326F"/>
    <w:rsid w:val="0056339E"/>
    <w:rsid w:val="0056387E"/>
    <w:rsid w:val="0056394F"/>
    <w:rsid w:val="005649C6"/>
    <w:rsid w:val="00565900"/>
    <w:rsid w:val="00565BB0"/>
    <w:rsid w:val="00565F36"/>
    <w:rsid w:val="005701DA"/>
    <w:rsid w:val="005708D2"/>
    <w:rsid w:val="00570977"/>
    <w:rsid w:val="005729A8"/>
    <w:rsid w:val="005754AA"/>
    <w:rsid w:val="00575604"/>
    <w:rsid w:val="005779FD"/>
    <w:rsid w:val="005832D0"/>
    <w:rsid w:val="0058349B"/>
    <w:rsid w:val="00585BBA"/>
    <w:rsid w:val="005873A8"/>
    <w:rsid w:val="00590CE2"/>
    <w:rsid w:val="00591AEE"/>
    <w:rsid w:val="005944A3"/>
    <w:rsid w:val="00596677"/>
    <w:rsid w:val="00596B50"/>
    <w:rsid w:val="00597AA0"/>
    <w:rsid w:val="005A0806"/>
    <w:rsid w:val="005A22EA"/>
    <w:rsid w:val="005A55A0"/>
    <w:rsid w:val="005A7DA3"/>
    <w:rsid w:val="005B0172"/>
    <w:rsid w:val="005B02C5"/>
    <w:rsid w:val="005B0DA9"/>
    <w:rsid w:val="005B0E82"/>
    <w:rsid w:val="005B3EC8"/>
    <w:rsid w:val="005B3F40"/>
    <w:rsid w:val="005B3FA5"/>
    <w:rsid w:val="005B4E06"/>
    <w:rsid w:val="005B60ED"/>
    <w:rsid w:val="005B78BF"/>
    <w:rsid w:val="005C0BB3"/>
    <w:rsid w:val="005C14F7"/>
    <w:rsid w:val="005C4A1F"/>
    <w:rsid w:val="005C4A52"/>
    <w:rsid w:val="005C5A0F"/>
    <w:rsid w:val="005D02FC"/>
    <w:rsid w:val="005D19F4"/>
    <w:rsid w:val="005D251A"/>
    <w:rsid w:val="005D25AB"/>
    <w:rsid w:val="005D3808"/>
    <w:rsid w:val="005D5EFF"/>
    <w:rsid w:val="005D603B"/>
    <w:rsid w:val="005D7CA1"/>
    <w:rsid w:val="005E04E8"/>
    <w:rsid w:val="005E0E08"/>
    <w:rsid w:val="005E161D"/>
    <w:rsid w:val="005E25B9"/>
    <w:rsid w:val="005E3032"/>
    <w:rsid w:val="005E4CD7"/>
    <w:rsid w:val="005E62D2"/>
    <w:rsid w:val="005E78CF"/>
    <w:rsid w:val="005F0DA5"/>
    <w:rsid w:val="005F13E8"/>
    <w:rsid w:val="005F171F"/>
    <w:rsid w:val="005F209E"/>
    <w:rsid w:val="005F347B"/>
    <w:rsid w:val="005F3F4E"/>
    <w:rsid w:val="005F4302"/>
    <w:rsid w:val="005F4CFB"/>
    <w:rsid w:val="005F6CA9"/>
    <w:rsid w:val="00601801"/>
    <w:rsid w:val="00601B61"/>
    <w:rsid w:val="00605BB9"/>
    <w:rsid w:val="006066D7"/>
    <w:rsid w:val="0061003A"/>
    <w:rsid w:val="006104EC"/>
    <w:rsid w:val="00610B02"/>
    <w:rsid w:val="00612F33"/>
    <w:rsid w:val="00613627"/>
    <w:rsid w:val="006139A1"/>
    <w:rsid w:val="00614492"/>
    <w:rsid w:val="00616C80"/>
    <w:rsid w:val="00621897"/>
    <w:rsid w:val="0062371A"/>
    <w:rsid w:val="006243E2"/>
    <w:rsid w:val="0062791E"/>
    <w:rsid w:val="00630E46"/>
    <w:rsid w:val="00630EEB"/>
    <w:rsid w:val="006328AE"/>
    <w:rsid w:val="00633D40"/>
    <w:rsid w:val="00636416"/>
    <w:rsid w:val="00643655"/>
    <w:rsid w:val="00644C33"/>
    <w:rsid w:val="00645553"/>
    <w:rsid w:val="00650361"/>
    <w:rsid w:val="006503F2"/>
    <w:rsid w:val="0065067B"/>
    <w:rsid w:val="00650924"/>
    <w:rsid w:val="00651131"/>
    <w:rsid w:val="006522C8"/>
    <w:rsid w:val="0065404B"/>
    <w:rsid w:val="006541F7"/>
    <w:rsid w:val="00656FDE"/>
    <w:rsid w:val="00657129"/>
    <w:rsid w:val="00657C94"/>
    <w:rsid w:val="00662F72"/>
    <w:rsid w:val="00663681"/>
    <w:rsid w:val="00666315"/>
    <w:rsid w:val="00666FFA"/>
    <w:rsid w:val="00667854"/>
    <w:rsid w:val="00667EDD"/>
    <w:rsid w:val="00670E67"/>
    <w:rsid w:val="006726AE"/>
    <w:rsid w:val="00673C27"/>
    <w:rsid w:val="0067479B"/>
    <w:rsid w:val="00676DD0"/>
    <w:rsid w:val="006806A8"/>
    <w:rsid w:val="0068416D"/>
    <w:rsid w:val="00684C69"/>
    <w:rsid w:val="006850FB"/>
    <w:rsid w:val="0068597B"/>
    <w:rsid w:val="00687D64"/>
    <w:rsid w:val="00691436"/>
    <w:rsid w:val="00691E98"/>
    <w:rsid w:val="00692A0D"/>
    <w:rsid w:val="006937C1"/>
    <w:rsid w:val="006A0EEF"/>
    <w:rsid w:val="006A1088"/>
    <w:rsid w:val="006A1C92"/>
    <w:rsid w:val="006A3D50"/>
    <w:rsid w:val="006A4241"/>
    <w:rsid w:val="006A454D"/>
    <w:rsid w:val="006B0D08"/>
    <w:rsid w:val="006B1321"/>
    <w:rsid w:val="006B199D"/>
    <w:rsid w:val="006B2C2C"/>
    <w:rsid w:val="006B3CDC"/>
    <w:rsid w:val="006B5217"/>
    <w:rsid w:val="006B6CA2"/>
    <w:rsid w:val="006B7561"/>
    <w:rsid w:val="006B7D2C"/>
    <w:rsid w:val="006C24AE"/>
    <w:rsid w:val="006C323D"/>
    <w:rsid w:val="006C3D51"/>
    <w:rsid w:val="006C55BB"/>
    <w:rsid w:val="006D262A"/>
    <w:rsid w:val="006D4466"/>
    <w:rsid w:val="006D4E3E"/>
    <w:rsid w:val="006D60CF"/>
    <w:rsid w:val="006E0E6F"/>
    <w:rsid w:val="006E301F"/>
    <w:rsid w:val="006E365D"/>
    <w:rsid w:val="006E48B6"/>
    <w:rsid w:val="006E5356"/>
    <w:rsid w:val="006E7053"/>
    <w:rsid w:val="006F1CFD"/>
    <w:rsid w:val="006F4F39"/>
    <w:rsid w:val="006F4F96"/>
    <w:rsid w:val="006F5D63"/>
    <w:rsid w:val="006F7198"/>
    <w:rsid w:val="007018AE"/>
    <w:rsid w:val="00704EF2"/>
    <w:rsid w:val="00707D14"/>
    <w:rsid w:val="007104BC"/>
    <w:rsid w:val="00711364"/>
    <w:rsid w:val="0071285B"/>
    <w:rsid w:val="00712BE4"/>
    <w:rsid w:val="0071701E"/>
    <w:rsid w:val="00717BA8"/>
    <w:rsid w:val="007210AE"/>
    <w:rsid w:val="007211DA"/>
    <w:rsid w:val="007227C8"/>
    <w:rsid w:val="007227D7"/>
    <w:rsid w:val="00724823"/>
    <w:rsid w:val="00725583"/>
    <w:rsid w:val="00725693"/>
    <w:rsid w:val="00726A7F"/>
    <w:rsid w:val="00731F30"/>
    <w:rsid w:val="007322ED"/>
    <w:rsid w:val="00734708"/>
    <w:rsid w:val="007357ED"/>
    <w:rsid w:val="00741DEA"/>
    <w:rsid w:val="00743404"/>
    <w:rsid w:val="007434E8"/>
    <w:rsid w:val="007458D7"/>
    <w:rsid w:val="0075027B"/>
    <w:rsid w:val="00750CA5"/>
    <w:rsid w:val="007544CC"/>
    <w:rsid w:val="00757935"/>
    <w:rsid w:val="007617EE"/>
    <w:rsid w:val="007620FC"/>
    <w:rsid w:val="007625C9"/>
    <w:rsid w:val="00762989"/>
    <w:rsid w:val="007637E1"/>
    <w:rsid w:val="00763A47"/>
    <w:rsid w:val="00765946"/>
    <w:rsid w:val="00772363"/>
    <w:rsid w:val="00772BFD"/>
    <w:rsid w:val="007755C1"/>
    <w:rsid w:val="007766A5"/>
    <w:rsid w:val="00776F86"/>
    <w:rsid w:val="0078143E"/>
    <w:rsid w:val="007917C7"/>
    <w:rsid w:val="00791AD8"/>
    <w:rsid w:val="0079297E"/>
    <w:rsid w:val="0079317F"/>
    <w:rsid w:val="00793844"/>
    <w:rsid w:val="00794235"/>
    <w:rsid w:val="00795E8B"/>
    <w:rsid w:val="00796B2E"/>
    <w:rsid w:val="00796FA2"/>
    <w:rsid w:val="00797706"/>
    <w:rsid w:val="007A0E53"/>
    <w:rsid w:val="007A4A67"/>
    <w:rsid w:val="007A4C04"/>
    <w:rsid w:val="007A7AC6"/>
    <w:rsid w:val="007B1119"/>
    <w:rsid w:val="007B2B31"/>
    <w:rsid w:val="007B2FF4"/>
    <w:rsid w:val="007B3021"/>
    <w:rsid w:val="007B328B"/>
    <w:rsid w:val="007B7383"/>
    <w:rsid w:val="007C0D12"/>
    <w:rsid w:val="007C1D06"/>
    <w:rsid w:val="007C409F"/>
    <w:rsid w:val="007C42A7"/>
    <w:rsid w:val="007C5646"/>
    <w:rsid w:val="007C60AB"/>
    <w:rsid w:val="007C6E3D"/>
    <w:rsid w:val="007D170C"/>
    <w:rsid w:val="007D1D02"/>
    <w:rsid w:val="007D2518"/>
    <w:rsid w:val="007D2823"/>
    <w:rsid w:val="007D2D26"/>
    <w:rsid w:val="007D2F8E"/>
    <w:rsid w:val="007D4533"/>
    <w:rsid w:val="007D527F"/>
    <w:rsid w:val="007D6421"/>
    <w:rsid w:val="007D69CC"/>
    <w:rsid w:val="007D7594"/>
    <w:rsid w:val="007E203C"/>
    <w:rsid w:val="007E2747"/>
    <w:rsid w:val="007E363E"/>
    <w:rsid w:val="007E6989"/>
    <w:rsid w:val="007E7FB0"/>
    <w:rsid w:val="007F25D1"/>
    <w:rsid w:val="007F38D1"/>
    <w:rsid w:val="007F4AA1"/>
    <w:rsid w:val="007F50C3"/>
    <w:rsid w:val="007F57CF"/>
    <w:rsid w:val="007F5961"/>
    <w:rsid w:val="007F5CD2"/>
    <w:rsid w:val="007F6A9E"/>
    <w:rsid w:val="007F782F"/>
    <w:rsid w:val="007F7AF9"/>
    <w:rsid w:val="008009FF"/>
    <w:rsid w:val="0080362B"/>
    <w:rsid w:val="00805DE0"/>
    <w:rsid w:val="00810026"/>
    <w:rsid w:val="00811F58"/>
    <w:rsid w:val="0081289D"/>
    <w:rsid w:val="00813271"/>
    <w:rsid w:val="0081722C"/>
    <w:rsid w:val="00817641"/>
    <w:rsid w:val="00820C63"/>
    <w:rsid w:val="008219F8"/>
    <w:rsid w:val="00825684"/>
    <w:rsid w:val="00826763"/>
    <w:rsid w:val="00833F56"/>
    <w:rsid w:val="0083441C"/>
    <w:rsid w:val="0083492C"/>
    <w:rsid w:val="00834F8F"/>
    <w:rsid w:val="008400A2"/>
    <w:rsid w:val="00841466"/>
    <w:rsid w:val="00841AD8"/>
    <w:rsid w:val="008434E7"/>
    <w:rsid w:val="00843D3A"/>
    <w:rsid w:val="0084456E"/>
    <w:rsid w:val="008459C7"/>
    <w:rsid w:val="00845B3A"/>
    <w:rsid w:val="008508DA"/>
    <w:rsid w:val="00851534"/>
    <w:rsid w:val="00853EB6"/>
    <w:rsid w:val="0085544C"/>
    <w:rsid w:val="008607FB"/>
    <w:rsid w:val="0086151C"/>
    <w:rsid w:val="0086187B"/>
    <w:rsid w:val="00862BDF"/>
    <w:rsid w:val="0086652A"/>
    <w:rsid w:val="00866D63"/>
    <w:rsid w:val="008705E6"/>
    <w:rsid w:val="00870F9E"/>
    <w:rsid w:val="0087196D"/>
    <w:rsid w:val="0087233C"/>
    <w:rsid w:val="00876DEF"/>
    <w:rsid w:val="008778D6"/>
    <w:rsid w:val="00877EF6"/>
    <w:rsid w:val="008807FC"/>
    <w:rsid w:val="00882FB8"/>
    <w:rsid w:val="00885BA2"/>
    <w:rsid w:val="008867F1"/>
    <w:rsid w:val="00891459"/>
    <w:rsid w:val="00891C1C"/>
    <w:rsid w:val="008937C3"/>
    <w:rsid w:val="00895D82"/>
    <w:rsid w:val="00896ECD"/>
    <w:rsid w:val="00897EA1"/>
    <w:rsid w:val="008A0279"/>
    <w:rsid w:val="008A3FAF"/>
    <w:rsid w:val="008A4CFF"/>
    <w:rsid w:val="008A5478"/>
    <w:rsid w:val="008A5893"/>
    <w:rsid w:val="008A70C5"/>
    <w:rsid w:val="008A7495"/>
    <w:rsid w:val="008B0E5F"/>
    <w:rsid w:val="008B25F1"/>
    <w:rsid w:val="008B3710"/>
    <w:rsid w:val="008C0A31"/>
    <w:rsid w:val="008C0ECC"/>
    <w:rsid w:val="008C117E"/>
    <w:rsid w:val="008C1458"/>
    <w:rsid w:val="008C152E"/>
    <w:rsid w:val="008C2901"/>
    <w:rsid w:val="008C3756"/>
    <w:rsid w:val="008C38CB"/>
    <w:rsid w:val="008C3CBC"/>
    <w:rsid w:val="008C587E"/>
    <w:rsid w:val="008C5B72"/>
    <w:rsid w:val="008C70A7"/>
    <w:rsid w:val="008D2B9D"/>
    <w:rsid w:val="008D3237"/>
    <w:rsid w:val="008D3F53"/>
    <w:rsid w:val="008D4478"/>
    <w:rsid w:val="008E0336"/>
    <w:rsid w:val="008E0981"/>
    <w:rsid w:val="008E34D8"/>
    <w:rsid w:val="008E3A78"/>
    <w:rsid w:val="008E7D38"/>
    <w:rsid w:val="008F05E7"/>
    <w:rsid w:val="008F1A9E"/>
    <w:rsid w:val="008F2540"/>
    <w:rsid w:val="008F310E"/>
    <w:rsid w:val="008F6F24"/>
    <w:rsid w:val="00903B5A"/>
    <w:rsid w:val="009044E3"/>
    <w:rsid w:val="009079BB"/>
    <w:rsid w:val="0091224E"/>
    <w:rsid w:val="00913714"/>
    <w:rsid w:val="00914239"/>
    <w:rsid w:val="00914C62"/>
    <w:rsid w:val="00915485"/>
    <w:rsid w:val="009154CE"/>
    <w:rsid w:val="00915A46"/>
    <w:rsid w:val="00921413"/>
    <w:rsid w:val="00921FF6"/>
    <w:rsid w:val="00922BAD"/>
    <w:rsid w:val="00925580"/>
    <w:rsid w:val="00926661"/>
    <w:rsid w:val="00930446"/>
    <w:rsid w:val="00930AF5"/>
    <w:rsid w:val="00932EE3"/>
    <w:rsid w:val="009344BA"/>
    <w:rsid w:val="00934562"/>
    <w:rsid w:val="00934B16"/>
    <w:rsid w:val="009412BC"/>
    <w:rsid w:val="0094455B"/>
    <w:rsid w:val="0095021D"/>
    <w:rsid w:val="00950DB7"/>
    <w:rsid w:val="00955F47"/>
    <w:rsid w:val="0095612C"/>
    <w:rsid w:val="00957CCF"/>
    <w:rsid w:val="0096278D"/>
    <w:rsid w:val="00962B3B"/>
    <w:rsid w:val="00963363"/>
    <w:rsid w:val="00963DAC"/>
    <w:rsid w:val="00965F77"/>
    <w:rsid w:val="00966B5D"/>
    <w:rsid w:val="00967E54"/>
    <w:rsid w:val="00973425"/>
    <w:rsid w:val="009737F3"/>
    <w:rsid w:val="00977084"/>
    <w:rsid w:val="00980C63"/>
    <w:rsid w:val="009864FE"/>
    <w:rsid w:val="00986948"/>
    <w:rsid w:val="00987549"/>
    <w:rsid w:val="00990317"/>
    <w:rsid w:val="0099095C"/>
    <w:rsid w:val="009947BD"/>
    <w:rsid w:val="00995865"/>
    <w:rsid w:val="00995A05"/>
    <w:rsid w:val="0099731F"/>
    <w:rsid w:val="009A07EA"/>
    <w:rsid w:val="009A1FDF"/>
    <w:rsid w:val="009A38EB"/>
    <w:rsid w:val="009A5818"/>
    <w:rsid w:val="009A6ADE"/>
    <w:rsid w:val="009A7F5E"/>
    <w:rsid w:val="009B1423"/>
    <w:rsid w:val="009B2951"/>
    <w:rsid w:val="009B32A4"/>
    <w:rsid w:val="009B4A3C"/>
    <w:rsid w:val="009B6270"/>
    <w:rsid w:val="009B7477"/>
    <w:rsid w:val="009C0730"/>
    <w:rsid w:val="009C47DE"/>
    <w:rsid w:val="009D1E03"/>
    <w:rsid w:val="009D5834"/>
    <w:rsid w:val="009E3BAF"/>
    <w:rsid w:val="009E5923"/>
    <w:rsid w:val="009F0D73"/>
    <w:rsid w:val="009F1FD1"/>
    <w:rsid w:val="009F4FA7"/>
    <w:rsid w:val="009F6A22"/>
    <w:rsid w:val="00A00E08"/>
    <w:rsid w:val="00A00EC0"/>
    <w:rsid w:val="00A029BC"/>
    <w:rsid w:val="00A02B47"/>
    <w:rsid w:val="00A07274"/>
    <w:rsid w:val="00A11204"/>
    <w:rsid w:val="00A16C4E"/>
    <w:rsid w:val="00A203B9"/>
    <w:rsid w:val="00A222B6"/>
    <w:rsid w:val="00A25251"/>
    <w:rsid w:val="00A253F0"/>
    <w:rsid w:val="00A2733A"/>
    <w:rsid w:val="00A30631"/>
    <w:rsid w:val="00A30A19"/>
    <w:rsid w:val="00A329D2"/>
    <w:rsid w:val="00A33A62"/>
    <w:rsid w:val="00A34985"/>
    <w:rsid w:val="00A4057F"/>
    <w:rsid w:val="00A42703"/>
    <w:rsid w:val="00A4283B"/>
    <w:rsid w:val="00A43EF9"/>
    <w:rsid w:val="00A44B25"/>
    <w:rsid w:val="00A44C08"/>
    <w:rsid w:val="00A47983"/>
    <w:rsid w:val="00A50753"/>
    <w:rsid w:val="00A50BBA"/>
    <w:rsid w:val="00A524C5"/>
    <w:rsid w:val="00A52E9C"/>
    <w:rsid w:val="00A54693"/>
    <w:rsid w:val="00A54B81"/>
    <w:rsid w:val="00A5581A"/>
    <w:rsid w:val="00A5799E"/>
    <w:rsid w:val="00A61181"/>
    <w:rsid w:val="00A6157C"/>
    <w:rsid w:val="00A617F0"/>
    <w:rsid w:val="00A62FB1"/>
    <w:rsid w:val="00A6306E"/>
    <w:rsid w:val="00A63673"/>
    <w:rsid w:val="00A6598D"/>
    <w:rsid w:val="00A67DDF"/>
    <w:rsid w:val="00A7045D"/>
    <w:rsid w:val="00A70C5A"/>
    <w:rsid w:val="00A70EC8"/>
    <w:rsid w:val="00A72226"/>
    <w:rsid w:val="00A74C3A"/>
    <w:rsid w:val="00A74ED8"/>
    <w:rsid w:val="00A77888"/>
    <w:rsid w:val="00A80037"/>
    <w:rsid w:val="00A806F1"/>
    <w:rsid w:val="00A82951"/>
    <w:rsid w:val="00A8500A"/>
    <w:rsid w:val="00A86433"/>
    <w:rsid w:val="00A866F3"/>
    <w:rsid w:val="00A87B24"/>
    <w:rsid w:val="00A90D10"/>
    <w:rsid w:val="00A91BF8"/>
    <w:rsid w:val="00A93758"/>
    <w:rsid w:val="00A94B13"/>
    <w:rsid w:val="00A950B4"/>
    <w:rsid w:val="00A964AC"/>
    <w:rsid w:val="00AA1E2B"/>
    <w:rsid w:val="00AA367C"/>
    <w:rsid w:val="00AA3D9B"/>
    <w:rsid w:val="00AA56F6"/>
    <w:rsid w:val="00AA65BA"/>
    <w:rsid w:val="00AB0030"/>
    <w:rsid w:val="00AB06D4"/>
    <w:rsid w:val="00AB38E2"/>
    <w:rsid w:val="00AB44EE"/>
    <w:rsid w:val="00AB6718"/>
    <w:rsid w:val="00AC2B39"/>
    <w:rsid w:val="00AC38AF"/>
    <w:rsid w:val="00AC3CCF"/>
    <w:rsid w:val="00AC3FE0"/>
    <w:rsid w:val="00AC5336"/>
    <w:rsid w:val="00AC57A9"/>
    <w:rsid w:val="00AC6492"/>
    <w:rsid w:val="00AC7EE3"/>
    <w:rsid w:val="00AD1C5F"/>
    <w:rsid w:val="00AD214C"/>
    <w:rsid w:val="00AD360A"/>
    <w:rsid w:val="00AD475D"/>
    <w:rsid w:val="00AD47CD"/>
    <w:rsid w:val="00AD5ABC"/>
    <w:rsid w:val="00AD5FDB"/>
    <w:rsid w:val="00AD61DD"/>
    <w:rsid w:val="00AD7ACE"/>
    <w:rsid w:val="00AE063F"/>
    <w:rsid w:val="00AE1980"/>
    <w:rsid w:val="00AE1E66"/>
    <w:rsid w:val="00AE361E"/>
    <w:rsid w:val="00AE3898"/>
    <w:rsid w:val="00AF07EE"/>
    <w:rsid w:val="00AF1F7F"/>
    <w:rsid w:val="00AF339B"/>
    <w:rsid w:val="00AF342C"/>
    <w:rsid w:val="00AF38E0"/>
    <w:rsid w:val="00AF6ADA"/>
    <w:rsid w:val="00B01F9F"/>
    <w:rsid w:val="00B03733"/>
    <w:rsid w:val="00B050BF"/>
    <w:rsid w:val="00B05351"/>
    <w:rsid w:val="00B05389"/>
    <w:rsid w:val="00B07197"/>
    <w:rsid w:val="00B11203"/>
    <w:rsid w:val="00B115AF"/>
    <w:rsid w:val="00B11B7E"/>
    <w:rsid w:val="00B1476B"/>
    <w:rsid w:val="00B16A71"/>
    <w:rsid w:val="00B17C13"/>
    <w:rsid w:val="00B20448"/>
    <w:rsid w:val="00B25E64"/>
    <w:rsid w:val="00B3466A"/>
    <w:rsid w:val="00B3531A"/>
    <w:rsid w:val="00B40D38"/>
    <w:rsid w:val="00B411F7"/>
    <w:rsid w:val="00B41863"/>
    <w:rsid w:val="00B423A0"/>
    <w:rsid w:val="00B42601"/>
    <w:rsid w:val="00B426E0"/>
    <w:rsid w:val="00B459F8"/>
    <w:rsid w:val="00B47556"/>
    <w:rsid w:val="00B47C27"/>
    <w:rsid w:val="00B500AE"/>
    <w:rsid w:val="00B51337"/>
    <w:rsid w:val="00B515CC"/>
    <w:rsid w:val="00B52032"/>
    <w:rsid w:val="00B5263F"/>
    <w:rsid w:val="00B532A3"/>
    <w:rsid w:val="00B53F11"/>
    <w:rsid w:val="00B5426E"/>
    <w:rsid w:val="00B54610"/>
    <w:rsid w:val="00B54681"/>
    <w:rsid w:val="00B548CF"/>
    <w:rsid w:val="00B5557B"/>
    <w:rsid w:val="00B55F02"/>
    <w:rsid w:val="00B614D4"/>
    <w:rsid w:val="00B6168E"/>
    <w:rsid w:val="00B62E55"/>
    <w:rsid w:val="00B62F27"/>
    <w:rsid w:val="00B66EDF"/>
    <w:rsid w:val="00B678D7"/>
    <w:rsid w:val="00B67BFA"/>
    <w:rsid w:val="00B67DA4"/>
    <w:rsid w:val="00B7134B"/>
    <w:rsid w:val="00B71462"/>
    <w:rsid w:val="00B71514"/>
    <w:rsid w:val="00B71B1C"/>
    <w:rsid w:val="00B7218F"/>
    <w:rsid w:val="00B73B1F"/>
    <w:rsid w:val="00B7421A"/>
    <w:rsid w:val="00B74F9B"/>
    <w:rsid w:val="00B812BA"/>
    <w:rsid w:val="00B83018"/>
    <w:rsid w:val="00B87181"/>
    <w:rsid w:val="00B90012"/>
    <w:rsid w:val="00B91427"/>
    <w:rsid w:val="00B949AF"/>
    <w:rsid w:val="00B9603D"/>
    <w:rsid w:val="00BA0068"/>
    <w:rsid w:val="00BA22EA"/>
    <w:rsid w:val="00BA35FD"/>
    <w:rsid w:val="00BA428C"/>
    <w:rsid w:val="00BA6B8C"/>
    <w:rsid w:val="00BB09AA"/>
    <w:rsid w:val="00BB282D"/>
    <w:rsid w:val="00BB2C84"/>
    <w:rsid w:val="00BB4253"/>
    <w:rsid w:val="00BB53C5"/>
    <w:rsid w:val="00BB7284"/>
    <w:rsid w:val="00BC0654"/>
    <w:rsid w:val="00BC2D49"/>
    <w:rsid w:val="00BC3F4D"/>
    <w:rsid w:val="00BC66FB"/>
    <w:rsid w:val="00BC6B8F"/>
    <w:rsid w:val="00BD1D72"/>
    <w:rsid w:val="00BD434B"/>
    <w:rsid w:val="00BD43EA"/>
    <w:rsid w:val="00BD4EDC"/>
    <w:rsid w:val="00BD4F83"/>
    <w:rsid w:val="00BD54BE"/>
    <w:rsid w:val="00BD6D42"/>
    <w:rsid w:val="00BD71FA"/>
    <w:rsid w:val="00BE0522"/>
    <w:rsid w:val="00BE324B"/>
    <w:rsid w:val="00BE324D"/>
    <w:rsid w:val="00BE3796"/>
    <w:rsid w:val="00BE4A27"/>
    <w:rsid w:val="00BE4D02"/>
    <w:rsid w:val="00BE736E"/>
    <w:rsid w:val="00BE7537"/>
    <w:rsid w:val="00BE7577"/>
    <w:rsid w:val="00BF0462"/>
    <w:rsid w:val="00BF1318"/>
    <w:rsid w:val="00BF3182"/>
    <w:rsid w:val="00BF5A54"/>
    <w:rsid w:val="00BF7D72"/>
    <w:rsid w:val="00C00DEC"/>
    <w:rsid w:val="00C01301"/>
    <w:rsid w:val="00C0194E"/>
    <w:rsid w:val="00C01A2A"/>
    <w:rsid w:val="00C01F33"/>
    <w:rsid w:val="00C0354A"/>
    <w:rsid w:val="00C04477"/>
    <w:rsid w:val="00C04897"/>
    <w:rsid w:val="00C04928"/>
    <w:rsid w:val="00C06346"/>
    <w:rsid w:val="00C06E0D"/>
    <w:rsid w:val="00C12740"/>
    <w:rsid w:val="00C13644"/>
    <w:rsid w:val="00C14473"/>
    <w:rsid w:val="00C1480F"/>
    <w:rsid w:val="00C176D2"/>
    <w:rsid w:val="00C21A53"/>
    <w:rsid w:val="00C233BE"/>
    <w:rsid w:val="00C272EF"/>
    <w:rsid w:val="00C27401"/>
    <w:rsid w:val="00C30B8C"/>
    <w:rsid w:val="00C318C3"/>
    <w:rsid w:val="00C34DC9"/>
    <w:rsid w:val="00C352B2"/>
    <w:rsid w:val="00C35B07"/>
    <w:rsid w:val="00C35E09"/>
    <w:rsid w:val="00C40ABE"/>
    <w:rsid w:val="00C40AE3"/>
    <w:rsid w:val="00C4141F"/>
    <w:rsid w:val="00C42E34"/>
    <w:rsid w:val="00C43B32"/>
    <w:rsid w:val="00C46CE3"/>
    <w:rsid w:val="00C46E32"/>
    <w:rsid w:val="00C50BAD"/>
    <w:rsid w:val="00C5209C"/>
    <w:rsid w:val="00C52683"/>
    <w:rsid w:val="00C55474"/>
    <w:rsid w:val="00C5690F"/>
    <w:rsid w:val="00C60E1B"/>
    <w:rsid w:val="00C635D0"/>
    <w:rsid w:val="00C65B7B"/>
    <w:rsid w:val="00C71F2C"/>
    <w:rsid w:val="00C72757"/>
    <w:rsid w:val="00C730D0"/>
    <w:rsid w:val="00C735A6"/>
    <w:rsid w:val="00C73673"/>
    <w:rsid w:val="00C744EA"/>
    <w:rsid w:val="00C75EC0"/>
    <w:rsid w:val="00C776F4"/>
    <w:rsid w:val="00C800DD"/>
    <w:rsid w:val="00C81848"/>
    <w:rsid w:val="00C81993"/>
    <w:rsid w:val="00C81D89"/>
    <w:rsid w:val="00C830FB"/>
    <w:rsid w:val="00C84FA5"/>
    <w:rsid w:val="00C90B56"/>
    <w:rsid w:val="00C91D6D"/>
    <w:rsid w:val="00C92ACA"/>
    <w:rsid w:val="00C9331B"/>
    <w:rsid w:val="00C9424B"/>
    <w:rsid w:val="00C945B0"/>
    <w:rsid w:val="00C94FC5"/>
    <w:rsid w:val="00C9509C"/>
    <w:rsid w:val="00C95A71"/>
    <w:rsid w:val="00C95F62"/>
    <w:rsid w:val="00C96E3A"/>
    <w:rsid w:val="00C97C55"/>
    <w:rsid w:val="00CA0548"/>
    <w:rsid w:val="00CA5B9F"/>
    <w:rsid w:val="00CA61C5"/>
    <w:rsid w:val="00CB3BEE"/>
    <w:rsid w:val="00CB3FEA"/>
    <w:rsid w:val="00CB52E4"/>
    <w:rsid w:val="00CB5798"/>
    <w:rsid w:val="00CB60AA"/>
    <w:rsid w:val="00CB6431"/>
    <w:rsid w:val="00CB7EA2"/>
    <w:rsid w:val="00CC0B04"/>
    <w:rsid w:val="00CC1114"/>
    <w:rsid w:val="00CC11D3"/>
    <w:rsid w:val="00CC1B33"/>
    <w:rsid w:val="00CC1F7F"/>
    <w:rsid w:val="00CC2716"/>
    <w:rsid w:val="00CC3766"/>
    <w:rsid w:val="00CC37EB"/>
    <w:rsid w:val="00CC3A87"/>
    <w:rsid w:val="00CC3E3E"/>
    <w:rsid w:val="00CC40D7"/>
    <w:rsid w:val="00CC7431"/>
    <w:rsid w:val="00CD0141"/>
    <w:rsid w:val="00CD24CB"/>
    <w:rsid w:val="00CD2FF7"/>
    <w:rsid w:val="00CD4AB6"/>
    <w:rsid w:val="00CD6E0B"/>
    <w:rsid w:val="00CD76BA"/>
    <w:rsid w:val="00CE20DD"/>
    <w:rsid w:val="00CE5B2C"/>
    <w:rsid w:val="00CE5C55"/>
    <w:rsid w:val="00CE7F0C"/>
    <w:rsid w:val="00CF0BAC"/>
    <w:rsid w:val="00CF1717"/>
    <w:rsid w:val="00CF176F"/>
    <w:rsid w:val="00CF2284"/>
    <w:rsid w:val="00CF6142"/>
    <w:rsid w:val="00CF7DD2"/>
    <w:rsid w:val="00D0023A"/>
    <w:rsid w:val="00D003E4"/>
    <w:rsid w:val="00D03D81"/>
    <w:rsid w:val="00D06280"/>
    <w:rsid w:val="00D07234"/>
    <w:rsid w:val="00D10DB9"/>
    <w:rsid w:val="00D11809"/>
    <w:rsid w:val="00D12E8D"/>
    <w:rsid w:val="00D17B98"/>
    <w:rsid w:val="00D20C6B"/>
    <w:rsid w:val="00D22B2F"/>
    <w:rsid w:val="00D241E0"/>
    <w:rsid w:val="00D26A3E"/>
    <w:rsid w:val="00D26CF8"/>
    <w:rsid w:val="00D2724A"/>
    <w:rsid w:val="00D27454"/>
    <w:rsid w:val="00D30720"/>
    <w:rsid w:val="00D307AA"/>
    <w:rsid w:val="00D30C88"/>
    <w:rsid w:val="00D312D4"/>
    <w:rsid w:val="00D31EEA"/>
    <w:rsid w:val="00D3240B"/>
    <w:rsid w:val="00D32554"/>
    <w:rsid w:val="00D332CD"/>
    <w:rsid w:val="00D33CA9"/>
    <w:rsid w:val="00D33DD9"/>
    <w:rsid w:val="00D352C9"/>
    <w:rsid w:val="00D35540"/>
    <w:rsid w:val="00D35CA6"/>
    <w:rsid w:val="00D36D41"/>
    <w:rsid w:val="00D37A06"/>
    <w:rsid w:val="00D37E32"/>
    <w:rsid w:val="00D4196C"/>
    <w:rsid w:val="00D43650"/>
    <w:rsid w:val="00D43C58"/>
    <w:rsid w:val="00D443AC"/>
    <w:rsid w:val="00D44A62"/>
    <w:rsid w:val="00D44D3C"/>
    <w:rsid w:val="00D476E9"/>
    <w:rsid w:val="00D513F1"/>
    <w:rsid w:val="00D54200"/>
    <w:rsid w:val="00D558EF"/>
    <w:rsid w:val="00D57D91"/>
    <w:rsid w:val="00D607CA"/>
    <w:rsid w:val="00D60868"/>
    <w:rsid w:val="00D60885"/>
    <w:rsid w:val="00D6109F"/>
    <w:rsid w:val="00D611C3"/>
    <w:rsid w:val="00D61F1E"/>
    <w:rsid w:val="00D62B3C"/>
    <w:rsid w:val="00D63477"/>
    <w:rsid w:val="00D63C34"/>
    <w:rsid w:val="00D64818"/>
    <w:rsid w:val="00D736BA"/>
    <w:rsid w:val="00D73E5D"/>
    <w:rsid w:val="00D749FA"/>
    <w:rsid w:val="00D75D48"/>
    <w:rsid w:val="00D76243"/>
    <w:rsid w:val="00D76787"/>
    <w:rsid w:val="00D77EA4"/>
    <w:rsid w:val="00D83DD0"/>
    <w:rsid w:val="00D86E6D"/>
    <w:rsid w:val="00D87018"/>
    <w:rsid w:val="00D875F6"/>
    <w:rsid w:val="00D87F38"/>
    <w:rsid w:val="00D87F53"/>
    <w:rsid w:val="00D91159"/>
    <w:rsid w:val="00D917CF"/>
    <w:rsid w:val="00D93727"/>
    <w:rsid w:val="00D96E4A"/>
    <w:rsid w:val="00D978AD"/>
    <w:rsid w:val="00DA1E98"/>
    <w:rsid w:val="00DA55F8"/>
    <w:rsid w:val="00DB1310"/>
    <w:rsid w:val="00DB2E40"/>
    <w:rsid w:val="00DB5AF2"/>
    <w:rsid w:val="00DB5CC3"/>
    <w:rsid w:val="00DB6A97"/>
    <w:rsid w:val="00DB6CD0"/>
    <w:rsid w:val="00DB7C72"/>
    <w:rsid w:val="00DC1529"/>
    <w:rsid w:val="00DC2639"/>
    <w:rsid w:val="00DC2F3B"/>
    <w:rsid w:val="00DC4475"/>
    <w:rsid w:val="00DC6B5D"/>
    <w:rsid w:val="00DC6F40"/>
    <w:rsid w:val="00DC6F8A"/>
    <w:rsid w:val="00DC73A0"/>
    <w:rsid w:val="00DC7FA8"/>
    <w:rsid w:val="00DD157E"/>
    <w:rsid w:val="00DD283A"/>
    <w:rsid w:val="00DD2A55"/>
    <w:rsid w:val="00DD316E"/>
    <w:rsid w:val="00DD513E"/>
    <w:rsid w:val="00DD5732"/>
    <w:rsid w:val="00DD5DBD"/>
    <w:rsid w:val="00DD6627"/>
    <w:rsid w:val="00DD692C"/>
    <w:rsid w:val="00DE0E81"/>
    <w:rsid w:val="00DE1985"/>
    <w:rsid w:val="00DE2EC9"/>
    <w:rsid w:val="00DE6EFD"/>
    <w:rsid w:val="00DE7431"/>
    <w:rsid w:val="00DE7544"/>
    <w:rsid w:val="00DE79CB"/>
    <w:rsid w:val="00DF2908"/>
    <w:rsid w:val="00DF354F"/>
    <w:rsid w:val="00DF5B01"/>
    <w:rsid w:val="00DF5F55"/>
    <w:rsid w:val="00DF736A"/>
    <w:rsid w:val="00DF7DAA"/>
    <w:rsid w:val="00E02814"/>
    <w:rsid w:val="00E02C53"/>
    <w:rsid w:val="00E03677"/>
    <w:rsid w:val="00E038F6"/>
    <w:rsid w:val="00E03C24"/>
    <w:rsid w:val="00E05558"/>
    <w:rsid w:val="00E05A50"/>
    <w:rsid w:val="00E116E6"/>
    <w:rsid w:val="00E11B09"/>
    <w:rsid w:val="00E1247F"/>
    <w:rsid w:val="00E14CC6"/>
    <w:rsid w:val="00E2138F"/>
    <w:rsid w:val="00E22540"/>
    <w:rsid w:val="00E240A3"/>
    <w:rsid w:val="00E264A9"/>
    <w:rsid w:val="00E26826"/>
    <w:rsid w:val="00E310FB"/>
    <w:rsid w:val="00E31D94"/>
    <w:rsid w:val="00E344D9"/>
    <w:rsid w:val="00E34964"/>
    <w:rsid w:val="00E36040"/>
    <w:rsid w:val="00E3616C"/>
    <w:rsid w:val="00E36B05"/>
    <w:rsid w:val="00E36C14"/>
    <w:rsid w:val="00E3783E"/>
    <w:rsid w:val="00E4299E"/>
    <w:rsid w:val="00E431E8"/>
    <w:rsid w:val="00E441AE"/>
    <w:rsid w:val="00E44646"/>
    <w:rsid w:val="00E45369"/>
    <w:rsid w:val="00E455A8"/>
    <w:rsid w:val="00E45833"/>
    <w:rsid w:val="00E474C7"/>
    <w:rsid w:val="00E47AAC"/>
    <w:rsid w:val="00E50880"/>
    <w:rsid w:val="00E53815"/>
    <w:rsid w:val="00E6097C"/>
    <w:rsid w:val="00E615E6"/>
    <w:rsid w:val="00E63335"/>
    <w:rsid w:val="00E6533C"/>
    <w:rsid w:val="00E66E7C"/>
    <w:rsid w:val="00E67A12"/>
    <w:rsid w:val="00E728B7"/>
    <w:rsid w:val="00E73AF8"/>
    <w:rsid w:val="00E75196"/>
    <w:rsid w:val="00E77E77"/>
    <w:rsid w:val="00E8103F"/>
    <w:rsid w:val="00E81203"/>
    <w:rsid w:val="00E82275"/>
    <w:rsid w:val="00E823D2"/>
    <w:rsid w:val="00E859AB"/>
    <w:rsid w:val="00E86398"/>
    <w:rsid w:val="00E86F1F"/>
    <w:rsid w:val="00E90A38"/>
    <w:rsid w:val="00E93CF6"/>
    <w:rsid w:val="00E94C9A"/>
    <w:rsid w:val="00E965D0"/>
    <w:rsid w:val="00E96FD3"/>
    <w:rsid w:val="00EA1135"/>
    <w:rsid w:val="00EA22C7"/>
    <w:rsid w:val="00EA3681"/>
    <w:rsid w:val="00EB2862"/>
    <w:rsid w:val="00EB3832"/>
    <w:rsid w:val="00EB4AED"/>
    <w:rsid w:val="00EB5943"/>
    <w:rsid w:val="00EB5EAF"/>
    <w:rsid w:val="00EC08B1"/>
    <w:rsid w:val="00EC08DB"/>
    <w:rsid w:val="00EC0BFE"/>
    <w:rsid w:val="00EC0F33"/>
    <w:rsid w:val="00EC132C"/>
    <w:rsid w:val="00EC1545"/>
    <w:rsid w:val="00EC1600"/>
    <w:rsid w:val="00EC2F0E"/>
    <w:rsid w:val="00EC3521"/>
    <w:rsid w:val="00EC3BBC"/>
    <w:rsid w:val="00EC4E00"/>
    <w:rsid w:val="00EC5FC0"/>
    <w:rsid w:val="00ED029E"/>
    <w:rsid w:val="00ED22EC"/>
    <w:rsid w:val="00ED3768"/>
    <w:rsid w:val="00ED4CF4"/>
    <w:rsid w:val="00ED5A3E"/>
    <w:rsid w:val="00ED6F47"/>
    <w:rsid w:val="00ED7707"/>
    <w:rsid w:val="00EE0FEF"/>
    <w:rsid w:val="00EE3B8B"/>
    <w:rsid w:val="00EE572F"/>
    <w:rsid w:val="00EF19BE"/>
    <w:rsid w:val="00EF53B1"/>
    <w:rsid w:val="00EF6A8C"/>
    <w:rsid w:val="00EF71AA"/>
    <w:rsid w:val="00EF7BAE"/>
    <w:rsid w:val="00F01AEB"/>
    <w:rsid w:val="00F022E5"/>
    <w:rsid w:val="00F028DF"/>
    <w:rsid w:val="00F046A0"/>
    <w:rsid w:val="00F05180"/>
    <w:rsid w:val="00F0548E"/>
    <w:rsid w:val="00F101A9"/>
    <w:rsid w:val="00F13CF7"/>
    <w:rsid w:val="00F14819"/>
    <w:rsid w:val="00F1578B"/>
    <w:rsid w:val="00F15D40"/>
    <w:rsid w:val="00F17328"/>
    <w:rsid w:val="00F1754C"/>
    <w:rsid w:val="00F17F20"/>
    <w:rsid w:val="00F212DC"/>
    <w:rsid w:val="00F2163D"/>
    <w:rsid w:val="00F236AF"/>
    <w:rsid w:val="00F23758"/>
    <w:rsid w:val="00F26BDC"/>
    <w:rsid w:val="00F3164B"/>
    <w:rsid w:val="00F32F35"/>
    <w:rsid w:val="00F3311A"/>
    <w:rsid w:val="00F3597B"/>
    <w:rsid w:val="00F37A7A"/>
    <w:rsid w:val="00F51454"/>
    <w:rsid w:val="00F52F41"/>
    <w:rsid w:val="00F53102"/>
    <w:rsid w:val="00F53120"/>
    <w:rsid w:val="00F53BFA"/>
    <w:rsid w:val="00F53DA2"/>
    <w:rsid w:val="00F5534E"/>
    <w:rsid w:val="00F56AAC"/>
    <w:rsid w:val="00F60D96"/>
    <w:rsid w:val="00F61186"/>
    <w:rsid w:val="00F6249C"/>
    <w:rsid w:val="00F63CCA"/>
    <w:rsid w:val="00F653A9"/>
    <w:rsid w:val="00F65FA5"/>
    <w:rsid w:val="00F66060"/>
    <w:rsid w:val="00F668CF"/>
    <w:rsid w:val="00F70BA8"/>
    <w:rsid w:val="00F7280E"/>
    <w:rsid w:val="00F753C4"/>
    <w:rsid w:val="00F75E8E"/>
    <w:rsid w:val="00F76412"/>
    <w:rsid w:val="00F765EB"/>
    <w:rsid w:val="00F8107F"/>
    <w:rsid w:val="00F82179"/>
    <w:rsid w:val="00F86CF6"/>
    <w:rsid w:val="00F86FBA"/>
    <w:rsid w:val="00F8719E"/>
    <w:rsid w:val="00F901CF"/>
    <w:rsid w:val="00F90BE3"/>
    <w:rsid w:val="00F90D53"/>
    <w:rsid w:val="00F913D1"/>
    <w:rsid w:val="00F936CB"/>
    <w:rsid w:val="00F9519F"/>
    <w:rsid w:val="00F963EC"/>
    <w:rsid w:val="00FA0481"/>
    <w:rsid w:val="00FA3997"/>
    <w:rsid w:val="00FA64FA"/>
    <w:rsid w:val="00FA794A"/>
    <w:rsid w:val="00FB395D"/>
    <w:rsid w:val="00FB7D97"/>
    <w:rsid w:val="00FC01F3"/>
    <w:rsid w:val="00FC02CB"/>
    <w:rsid w:val="00FC1F39"/>
    <w:rsid w:val="00FC1FCF"/>
    <w:rsid w:val="00FC2396"/>
    <w:rsid w:val="00FC3362"/>
    <w:rsid w:val="00FC3566"/>
    <w:rsid w:val="00FC36A4"/>
    <w:rsid w:val="00FC520E"/>
    <w:rsid w:val="00FC5B64"/>
    <w:rsid w:val="00FC5F9B"/>
    <w:rsid w:val="00FD146E"/>
    <w:rsid w:val="00FD16D6"/>
    <w:rsid w:val="00FD1D70"/>
    <w:rsid w:val="00FD24E1"/>
    <w:rsid w:val="00FD416B"/>
    <w:rsid w:val="00FD52A6"/>
    <w:rsid w:val="00FD710A"/>
    <w:rsid w:val="00FE1355"/>
    <w:rsid w:val="00FE46DC"/>
    <w:rsid w:val="00FE5D5D"/>
    <w:rsid w:val="00FE62D1"/>
    <w:rsid w:val="00FE74CA"/>
    <w:rsid w:val="00FE7C99"/>
    <w:rsid w:val="00FF29A4"/>
    <w:rsid w:val="00FF4C3A"/>
    <w:rsid w:val="00FF4E6D"/>
    <w:rsid w:val="00FF5548"/>
    <w:rsid w:val="00FF582B"/>
    <w:rsid w:val="00FF7102"/>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1FD0C5D"/>
  <w15:chartTrackingRefBased/>
  <w15:docId w15:val="{317AC283-7DD1-1F47-8F85-A3C38413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3A0"/>
    <w:pPr>
      <w:widowControl w:val="0"/>
      <w:jc w:val="both"/>
    </w:pPr>
  </w:style>
  <w:style w:type="paragraph" w:styleId="Heading1">
    <w:name w:val="heading 1"/>
    <w:basedOn w:val="Normal"/>
    <w:next w:val="Normal"/>
    <w:link w:val="Heading1Char"/>
    <w:uiPriority w:val="9"/>
    <w:qFormat/>
    <w:rsid w:val="00D6086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C0A31"/>
    <w:pPr>
      <w:keepNext/>
      <w:widowControl/>
      <w:tabs>
        <w:tab w:val="num" w:pos="1440"/>
      </w:tabs>
      <w:spacing w:before="240" w:after="60"/>
      <w:ind w:left="1440" w:hanging="720"/>
      <w:jc w:val="left"/>
      <w:outlineLvl w:val="1"/>
    </w:pPr>
    <w:rPr>
      <w:rFonts w:asciiTheme="majorHAnsi" w:eastAsiaTheme="majorEastAsia" w:hAnsiTheme="majorHAnsi" w:cstheme="majorBidi"/>
      <w:b/>
      <w:bCs/>
      <w:i/>
      <w:iCs/>
      <w:kern w:val="0"/>
      <w:sz w:val="28"/>
      <w:szCs w:val="28"/>
      <w:lang w:eastAsia="en-US"/>
    </w:rPr>
  </w:style>
  <w:style w:type="paragraph" w:styleId="Heading3">
    <w:name w:val="heading 3"/>
    <w:basedOn w:val="Normal"/>
    <w:next w:val="Normal"/>
    <w:link w:val="Heading3Char"/>
    <w:uiPriority w:val="9"/>
    <w:semiHidden/>
    <w:unhideWhenUsed/>
    <w:qFormat/>
    <w:rsid w:val="008C0A31"/>
    <w:pPr>
      <w:keepNext/>
      <w:widowControl/>
      <w:tabs>
        <w:tab w:val="num" w:pos="2160"/>
      </w:tabs>
      <w:spacing w:before="240" w:after="60"/>
      <w:ind w:left="2160" w:hanging="720"/>
      <w:jc w:val="left"/>
      <w:outlineLvl w:val="2"/>
    </w:pPr>
    <w:rPr>
      <w:rFonts w:asciiTheme="majorHAnsi" w:eastAsiaTheme="majorEastAsia" w:hAnsiTheme="majorHAnsi" w:cstheme="majorBidi"/>
      <w:b/>
      <w:bCs/>
      <w:kern w:val="0"/>
      <w:sz w:val="26"/>
      <w:szCs w:val="26"/>
      <w:lang w:eastAsia="en-US"/>
    </w:rPr>
  </w:style>
  <w:style w:type="paragraph" w:styleId="Heading4">
    <w:name w:val="heading 4"/>
    <w:basedOn w:val="Normal"/>
    <w:next w:val="Normal"/>
    <w:link w:val="Heading4Char"/>
    <w:uiPriority w:val="9"/>
    <w:semiHidden/>
    <w:unhideWhenUsed/>
    <w:qFormat/>
    <w:rsid w:val="008C0A31"/>
    <w:pPr>
      <w:keepNext/>
      <w:widowControl/>
      <w:tabs>
        <w:tab w:val="num" w:pos="2880"/>
      </w:tabs>
      <w:spacing w:before="240" w:after="60"/>
      <w:ind w:left="2880" w:hanging="720"/>
      <w:jc w:val="left"/>
      <w:outlineLvl w:val="3"/>
    </w:pPr>
    <w:rPr>
      <w:b/>
      <w:bCs/>
      <w:kern w:val="0"/>
      <w:sz w:val="28"/>
      <w:szCs w:val="28"/>
      <w:lang w:eastAsia="en-US"/>
    </w:rPr>
  </w:style>
  <w:style w:type="paragraph" w:styleId="Heading5">
    <w:name w:val="heading 5"/>
    <w:basedOn w:val="Normal"/>
    <w:next w:val="Normal"/>
    <w:link w:val="Heading5Char"/>
    <w:uiPriority w:val="9"/>
    <w:semiHidden/>
    <w:unhideWhenUsed/>
    <w:qFormat/>
    <w:rsid w:val="008C0A31"/>
    <w:pPr>
      <w:widowControl/>
      <w:tabs>
        <w:tab w:val="num" w:pos="3600"/>
      </w:tabs>
      <w:spacing w:before="240" w:after="60"/>
      <w:ind w:left="3600" w:hanging="720"/>
      <w:jc w:val="left"/>
      <w:outlineLvl w:val="4"/>
    </w:pPr>
    <w:rPr>
      <w:b/>
      <w:bCs/>
      <w:i/>
      <w:iCs/>
      <w:kern w:val="0"/>
      <w:sz w:val="26"/>
      <w:szCs w:val="26"/>
      <w:lang w:eastAsia="en-US"/>
    </w:rPr>
  </w:style>
  <w:style w:type="paragraph" w:styleId="Heading6">
    <w:name w:val="heading 6"/>
    <w:basedOn w:val="Normal"/>
    <w:next w:val="Normal"/>
    <w:link w:val="Heading6Char"/>
    <w:qFormat/>
    <w:rsid w:val="008C0A31"/>
    <w:pPr>
      <w:widowControl/>
      <w:tabs>
        <w:tab w:val="num" w:pos="4320"/>
      </w:tabs>
      <w:spacing w:before="240" w:after="60"/>
      <w:ind w:left="4320" w:hanging="720"/>
      <w:jc w:val="left"/>
      <w:outlineLvl w:val="5"/>
    </w:pPr>
    <w:rPr>
      <w:rFonts w:ascii="Times New Roman" w:eastAsia="Batang" w:hAnsi="Times New Roman" w:cs="Times New Roman"/>
      <w:b/>
      <w:bCs/>
      <w:kern w:val="0"/>
      <w:sz w:val="22"/>
      <w:lang w:eastAsia="en-US"/>
    </w:rPr>
  </w:style>
  <w:style w:type="paragraph" w:styleId="Heading7">
    <w:name w:val="heading 7"/>
    <w:basedOn w:val="Normal"/>
    <w:next w:val="Normal"/>
    <w:link w:val="Heading7Char"/>
    <w:uiPriority w:val="9"/>
    <w:semiHidden/>
    <w:unhideWhenUsed/>
    <w:qFormat/>
    <w:rsid w:val="008C0A31"/>
    <w:pPr>
      <w:widowControl/>
      <w:tabs>
        <w:tab w:val="num" w:pos="5040"/>
      </w:tabs>
      <w:spacing w:before="240" w:after="60"/>
      <w:ind w:left="5040" w:hanging="720"/>
      <w:jc w:val="left"/>
      <w:outlineLvl w:val="6"/>
    </w:pPr>
    <w:rPr>
      <w:kern w:val="0"/>
      <w:sz w:val="24"/>
      <w:szCs w:val="24"/>
      <w:lang w:eastAsia="en-US"/>
    </w:rPr>
  </w:style>
  <w:style w:type="paragraph" w:styleId="Heading8">
    <w:name w:val="heading 8"/>
    <w:basedOn w:val="Normal"/>
    <w:next w:val="Normal"/>
    <w:link w:val="Heading8Char"/>
    <w:uiPriority w:val="9"/>
    <w:semiHidden/>
    <w:unhideWhenUsed/>
    <w:qFormat/>
    <w:rsid w:val="008C0A31"/>
    <w:pPr>
      <w:widowControl/>
      <w:tabs>
        <w:tab w:val="num" w:pos="5760"/>
      </w:tabs>
      <w:spacing w:before="240" w:after="60"/>
      <w:ind w:left="5760" w:hanging="720"/>
      <w:jc w:val="left"/>
      <w:outlineLvl w:val="7"/>
    </w:pPr>
    <w:rPr>
      <w:i/>
      <w:iCs/>
      <w:kern w:val="0"/>
      <w:sz w:val="24"/>
      <w:szCs w:val="24"/>
      <w:lang w:eastAsia="en-US"/>
    </w:rPr>
  </w:style>
  <w:style w:type="paragraph" w:styleId="Heading9">
    <w:name w:val="heading 9"/>
    <w:basedOn w:val="Normal"/>
    <w:next w:val="Normal"/>
    <w:link w:val="Heading9Char"/>
    <w:uiPriority w:val="9"/>
    <w:semiHidden/>
    <w:unhideWhenUsed/>
    <w:qFormat/>
    <w:rsid w:val="008C0A31"/>
    <w:pPr>
      <w:widowControl/>
      <w:tabs>
        <w:tab w:val="num" w:pos="6480"/>
      </w:tabs>
      <w:spacing w:before="240" w:after="60"/>
      <w:ind w:left="6480" w:hanging="720"/>
      <w:jc w:val="left"/>
      <w:outlineLvl w:val="8"/>
    </w:pPr>
    <w:rPr>
      <w:rFonts w:asciiTheme="majorHAnsi" w:eastAsiaTheme="majorEastAsia" w:hAnsiTheme="majorHAnsi" w:cstheme="majorBidi"/>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A30A19"/>
    <w:pPr>
      <w:widowControl/>
      <w:spacing w:after="200" w:line="276" w:lineRule="auto"/>
      <w:ind w:left="720"/>
      <w:contextualSpacing/>
      <w:jc w:val="left"/>
    </w:pPr>
    <w:rPr>
      <w:kern w:val="0"/>
      <w:sz w:val="22"/>
      <w:lang w:eastAsia="ko-KR"/>
    </w:rPr>
  </w:style>
  <w:style w:type="paragraph" w:customStyle="1" w:styleId="Default">
    <w:name w:val="Default"/>
    <w:link w:val="DefaultChar"/>
    <w:rsid w:val="00A30A19"/>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30A19"/>
    <w:rPr>
      <w:rFonts w:ascii="Times New Roman" w:eastAsia="Batang" w:hAnsi="Times New Roman" w:cs="Times New Roman"/>
      <w:color w:val="000000"/>
      <w:kern w:val="0"/>
      <w:sz w:val="24"/>
      <w:szCs w:val="24"/>
      <w:lang w:eastAsia="ko-KR"/>
    </w:rPr>
  </w:style>
  <w:style w:type="paragraph" w:styleId="BalloonText">
    <w:name w:val="Balloon Text"/>
    <w:basedOn w:val="Normal"/>
    <w:link w:val="BalloonTextChar"/>
    <w:uiPriority w:val="99"/>
    <w:semiHidden/>
    <w:unhideWhenUsed/>
    <w:rsid w:val="00957CC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57CCF"/>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DE0E81"/>
    <w:pPr>
      <w:tabs>
        <w:tab w:val="center" w:pos="4680"/>
        <w:tab w:val="right" w:pos="9360"/>
      </w:tabs>
    </w:pPr>
  </w:style>
  <w:style w:type="character" w:customStyle="1" w:styleId="HeaderChar">
    <w:name w:val="Header Char"/>
    <w:basedOn w:val="DefaultParagraphFont"/>
    <w:link w:val="Header"/>
    <w:uiPriority w:val="99"/>
    <w:rsid w:val="00DE0E81"/>
  </w:style>
  <w:style w:type="paragraph" w:styleId="Footer">
    <w:name w:val="footer"/>
    <w:basedOn w:val="Normal"/>
    <w:link w:val="FooterChar"/>
    <w:uiPriority w:val="99"/>
    <w:unhideWhenUsed/>
    <w:rsid w:val="00DE0E81"/>
    <w:pPr>
      <w:tabs>
        <w:tab w:val="center" w:pos="4680"/>
        <w:tab w:val="right" w:pos="9360"/>
      </w:tabs>
    </w:pPr>
  </w:style>
  <w:style w:type="character" w:customStyle="1" w:styleId="FooterChar">
    <w:name w:val="Footer Char"/>
    <w:basedOn w:val="DefaultParagraphFont"/>
    <w:link w:val="Footer"/>
    <w:uiPriority w:val="99"/>
    <w:rsid w:val="00DE0E81"/>
  </w:style>
  <w:style w:type="paragraph" w:styleId="FootnoteText">
    <w:name w:val="footnote text"/>
    <w:basedOn w:val="Normal"/>
    <w:link w:val="FootnoteTextChar"/>
    <w:uiPriority w:val="99"/>
    <w:unhideWhenUsed/>
    <w:rsid w:val="00BB53C5"/>
    <w:pPr>
      <w:widowControl/>
    </w:pPr>
    <w:rPr>
      <w:rFonts w:ascii="Times New Roman" w:eastAsia="Batang" w:hAnsi="Times New Roman" w:cs="Times New Roman"/>
      <w:kern w:val="0"/>
      <w:sz w:val="20"/>
      <w:szCs w:val="20"/>
      <w:lang w:eastAsia="en-US"/>
    </w:rPr>
  </w:style>
  <w:style w:type="character" w:customStyle="1" w:styleId="FootnoteTextChar">
    <w:name w:val="Footnote Text Char"/>
    <w:basedOn w:val="DefaultParagraphFont"/>
    <w:link w:val="FootnoteText"/>
    <w:uiPriority w:val="99"/>
    <w:qFormat/>
    <w:rsid w:val="00BB53C5"/>
    <w:rPr>
      <w:rFonts w:ascii="Times New Roman" w:eastAsia="Batang" w:hAnsi="Times New Roman" w:cs="Times New Roman"/>
      <w:kern w:val="0"/>
      <w:sz w:val="20"/>
      <w:szCs w:val="20"/>
      <w:lang w:eastAsia="en-US"/>
    </w:rPr>
  </w:style>
  <w:style w:type="character" w:styleId="FootnoteReference">
    <w:name w:val="footnote reference"/>
    <w:basedOn w:val="DefaultParagraphFont"/>
    <w:uiPriority w:val="99"/>
    <w:unhideWhenUsed/>
    <w:rsid w:val="00BB53C5"/>
    <w:rPr>
      <w:vertAlign w:val="superscript"/>
    </w:rPr>
  </w:style>
  <w:style w:type="table" w:styleId="TableGrid">
    <w:name w:val="Table Grid"/>
    <w:basedOn w:val="TableNormal"/>
    <w:uiPriority w:val="39"/>
    <w:rsid w:val="00BB53C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BB53C5"/>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character" w:styleId="Hyperlink">
    <w:name w:val="Hyperlink"/>
    <w:basedOn w:val="DefaultParagraphFont"/>
    <w:uiPriority w:val="99"/>
    <w:unhideWhenUsed/>
    <w:rsid w:val="009044E3"/>
    <w:rPr>
      <w:color w:val="0563C1" w:themeColor="hyperlink"/>
      <w:u w:val="single"/>
    </w:rPr>
  </w:style>
  <w:style w:type="character" w:customStyle="1" w:styleId="1">
    <w:name w:val="未解決のメンション1"/>
    <w:basedOn w:val="DefaultParagraphFont"/>
    <w:uiPriority w:val="99"/>
    <w:semiHidden/>
    <w:unhideWhenUsed/>
    <w:rsid w:val="009044E3"/>
    <w:rPr>
      <w:color w:val="605E5C"/>
      <w:shd w:val="clear" w:color="auto" w:fill="E1DFDD"/>
    </w:rPr>
  </w:style>
  <w:style w:type="paragraph" w:styleId="BodyText">
    <w:name w:val="Body Text"/>
    <w:basedOn w:val="Normal"/>
    <w:link w:val="BodyTextChar"/>
    <w:qFormat/>
    <w:rsid w:val="001D3036"/>
    <w:pPr>
      <w:autoSpaceDE w:val="0"/>
      <w:autoSpaceDN w:val="0"/>
      <w:jc w:val="left"/>
    </w:pPr>
    <w:rPr>
      <w:rFonts w:ascii="Times New Roman" w:eastAsia="Times New Roman" w:hAnsi="Times New Roman" w:cs="Times New Roman"/>
      <w:kern w:val="0"/>
      <w:sz w:val="24"/>
      <w:szCs w:val="24"/>
      <w:lang w:eastAsia="en-US" w:bidi="en-US"/>
    </w:rPr>
  </w:style>
  <w:style w:type="character" w:customStyle="1" w:styleId="BodyTextChar">
    <w:name w:val="Body Text Char"/>
    <w:basedOn w:val="DefaultParagraphFont"/>
    <w:link w:val="BodyText"/>
    <w:rsid w:val="001D3036"/>
    <w:rPr>
      <w:rFonts w:ascii="Times New Roman" w:eastAsia="Times New Roman" w:hAnsi="Times New Roman" w:cs="Times New Roman"/>
      <w:kern w:val="0"/>
      <w:sz w:val="24"/>
      <w:szCs w:val="24"/>
      <w:lang w:eastAsia="en-US" w:bidi="en-US"/>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1D3036"/>
    <w:rPr>
      <w:kern w:val="0"/>
      <w:sz w:val="22"/>
      <w:lang w:eastAsia="ko-KR"/>
    </w:rPr>
  </w:style>
  <w:style w:type="paragraph" w:styleId="PlainText">
    <w:name w:val="Plain Text"/>
    <w:basedOn w:val="Normal"/>
    <w:link w:val="PlainTextChar"/>
    <w:uiPriority w:val="99"/>
    <w:semiHidden/>
    <w:unhideWhenUsed/>
    <w:rsid w:val="00E8103F"/>
    <w:pPr>
      <w:widowControl/>
      <w:jc w:val="left"/>
    </w:pPr>
    <w:rPr>
      <w:rFonts w:ascii="Calibri" w:hAnsi="Calibri" w:cs="Calibri"/>
      <w:kern w:val="0"/>
      <w:sz w:val="28"/>
      <w:szCs w:val="28"/>
      <w:lang w:eastAsia="zh-CN"/>
    </w:rPr>
  </w:style>
  <w:style w:type="character" w:customStyle="1" w:styleId="PlainTextChar">
    <w:name w:val="Plain Text Char"/>
    <w:basedOn w:val="DefaultParagraphFont"/>
    <w:link w:val="PlainText"/>
    <w:uiPriority w:val="99"/>
    <w:semiHidden/>
    <w:rsid w:val="00E8103F"/>
    <w:rPr>
      <w:rFonts w:ascii="Calibri" w:hAnsi="Calibri" w:cs="Calibri"/>
      <w:kern w:val="0"/>
      <w:sz w:val="28"/>
      <w:szCs w:val="28"/>
      <w:lang w:eastAsia="zh-CN"/>
    </w:rPr>
  </w:style>
  <w:style w:type="paragraph" w:styleId="NormalWeb">
    <w:name w:val="Normal (Web)"/>
    <w:basedOn w:val="Normal"/>
    <w:uiPriority w:val="99"/>
    <w:semiHidden/>
    <w:unhideWhenUsed/>
    <w:rsid w:val="005B0DA9"/>
    <w:pPr>
      <w:widowControl/>
      <w:jc w:val="left"/>
    </w:pPr>
    <w:rPr>
      <w:rFonts w:ascii="Calibri" w:hAnsi="Calibri" w:cs="Calibri"/>
      <w:kern w:val="0"/>
      <w:sz w:val="22"/>
      <w:lang w:eastAsia="zh-CN" w:bidi="mn-Mong-CN"/>
    </w:rPr>
  </w:style>
  <w:style w:type="paragraph" w:styleId="TOC1">
    <w:name w:val="toc 1"/>
    <w:basedOn w:val="Normal"/>
    <w:next w:val="Normal"/>
    <w:autoRedefine/>
    <w:uiPriority w:val="39"/>
    <w:unhideWhenUsed/>
    <w:rsid w:val="00743404"/>
    <w:pPr>
      <w:pBdr>
        <w:between w:val="double" w:sz="6" w:space="0" w:color="auto"/>
      </w:pBdr>
      <w:spacing w:before="120" w:after="120"/>
      <w:jc w:val="center"/>
    </w:pPr>
    <w:rPr>
      <w:rFonts w:eastAsiaTheme="minorHAnsi"/>
      <w:b/>
      <w:bCs/>
      <w:i/>
      <w:iCs/>
      <w:sz w:val="24"/>
      <w:szCs w:val="24"/>
    </w:rPr>
  </w:style>
  <w:style w:type="paragraph" w:customStyle="1" w:styleId="TTitle">
    <w:name w:val="TTitle"/>
    <w:uiPriority w:val="99"/>
    <w:rsid w:val="00743404"/>
    <w:pPr>
      <w:jc w:val="center"/>
    </w:pPr>
    <w:rPr>
      <w:rFonts w:ascii="Times New Roman" w:eastAsia="Batang" w:hAnsi="Times New Roman" w:cs="Times New Roman"/>
      <w:kern w:val="0"/>
      <w:sz w:val="28"/>
      <w:szCs w:val="28"/>
      <w:lang w:eastAsia="ar-SA"/>
    </w:rPr>
  </w:style>
  <w:style w:type="character" w:customStyle="1" w:styleId="Heading1Char">
    <w:name w:val="Heading 1 Char"/>
    <w:basedOn w:val="DefaultParagraphFont"/>
    <w:link w:val="Heading1"/>
    <w:uiPriority w:val="9"/>
    <w:rsid w:val="00D6086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60868"/>
    <w:pPr>
      <w:widowControl/>
      <w:spacing w:line="259" w:lineRule="auto"/>
      <w:jc w:val="left"/>
      <w:outlineLvl w:val="9"/>
    </w:pPr>
    <w:rPr>
      <w:kern w:val="0"/>
      <w:lang w:eastAsia="en-US"/>
    </w:rPr>
  </w:style>
  <w:style w:type="paragraph" w:styleId="Revision">
    <w:name w:val="Revision"/>
    <w:hidden/>
    <w:uiPriority w:val="99"/>
    <w:semiHidden/>
    <w:rsid w:val="00D30720"/>
  </w:style>
  <w:style w:type="character" w:styleId="CommentReference">
    <w:name w:val="annotation reference"/>
    <w:basedOn w:val="DefaultParagraphFont"/>
    <w:uiPriority w:val="99"/>
    <w:semiHidden/>
    <w:unhideWhenUsed/>
    <w:rsid w:val="00B54610"/>
    <w:rPr>
      <w:sz w:val="16"/>
      <w:szCs w:val="16"/>
    </w:rPr>
  </w:style>
  <w:style w:type="paragraph" w:styleId="CommentText">
    <w:name w:val="annotation text"/>
    <w:basedOn w:val="Normal"/>
    <w:link w:val="CommentTextChar"/>
    <w:uiPriority w:val="99"/>
    <w:semiHidden/>
    <w:unhideWhenUsed/>
    <w:rsid w:val="00B54610"/>
    <w:rPr>
      <w:sz w:val="20"/>
      <w:szCs w:val="20"/>
    </w:rPr>
  </w:style>
  <w:style w:type="character" w:customStyle="1" w:styleId="CommentTextChar">
    <w:name w:val="Comment Text Char"/>
    <w:basedOn w:val="DefaultParagraphFont"/>
    <w:link w:val="CommentText"/>
    <w:uiPriority w:val="99"/>
    <w:semiHidden/>
    <w:rsid w:val="00B54610"/>
    <w:rPr>
      <w:sz w:val="20"/>
      <w:szCs w:val="20"/>
    </w:rPr>
  </w:style>
  <w:style w:type="paragraph" w:styleId="CommentSubject">
    <w:name w:val="annotation subject"/>
    <w:basedOn w:val="CommentText"/>
    <w:next w:val="CommentText"/>
    <w:link w:val="CommentSubjectChar"/>
    <w:uiPriority w:val="99"/>
    <w:semiHidden/>
    <w:unhideWhenUsed/>
    <w:rsid w:val="00B54610"/>
    <w:rPr>
      <w:b/>
      <w:bCs/>
    </w:rPr>
  </w:style>
  <w:style w:type="character" w:customStyle="1" w:styleId="CommentSubjectChar">
    <w:name w:val="Comment Subject Char"/>
    <w:basedOn w:val="CommentTextChar"/>
    <w:link w:val="CommentSubject"/>
    <w:uiPriority w:val="99"/>
    <w:semiHidden/>
    <w:rsid w:val="00B54610"/>
    <w:rPr>
      <w:b/>
      <w:bCs/>
      <w:sz w:val="20"/>
      <w:szCs w:val="20"/>
    </w:rPr>
  </w:style>
  <w:style w:type="character" w:customStyle="1" w:styleId="Heading2Char">
    <w:name w:val="Heading 2 Char"/>
    <w:basedOn w:val="DefaultParagraphFont"/>
    <w:link w:val="Heading2"/>
    <w:uiPriority w:val="9"/>
    <w:semiHidden/>
    <w:rsid w:val="008C0A31"/>
    <w:rPr>
      <w:rFonts w:asciiTheme="majorHAnsi" w:eastAsiaTheme="majorEastAsia" w:hAnsiTheme="majorHAnsi" w:cstheme="majorBidi"/>
      <w:b/>
      <w:bCs/>
      <w:i/>
      <w:iCs/>
      <w:kern w:val="0"/>
      <w:sz w:val="28"/>
      <w:szCs w:val="28"/>
      <w:lang w:eastAsia="en-US"/>
    </w:rPr>
  </w:style>
  <w:style w:type="character" w:customStyle="1" w:styleId="Heading3Char">
    <w:name w:val="Heading 3 Char"/>
    <w:basedOn w:val="DefaultParagraphFont"/>
    <w:link w:val="Heading3"/>
    <w:uiPriority w:val="9"/>
    <w:semiHidden/>
    <w:rsid w:val="008C0A31"/>
    <w:rPr>
      <w:rFonts w:asciiTheme="majorHAnsi" w:eastAsiaTheme="majorEastAsia" w:hAnsiTheme="majorHAnsi" w:cstheme="majorBidi"/>
      <w:b/>
      <w:bCs/>
      <w:kern w:val="0"/>
      <w:sz w:val="26"/>
      <w:szCs w:val="26"/>
      <w:lang w:eastAsia="en-US"/>
    </w:rPr>
  </w:style>
  <w:style w:type="character" w:customStyle="1" w:styleId="Heading4Char">
    <w:name w:val="Heading 4 Char"/>
    <w:basedOn w:val="DefaultParagraphFont"/>
    <w:link w:val="Heading4"/>
    <w:uiPriority w:val="9"/>
    <w:semiHidden/>
    <w:rsid w:val="008C0A31"/>
    <w:rPr>
      <w:b/>
      <w:bCs/>
      <w:kern w:val="0"/>
      <w:sz w:val="28"/>
      <w:szCs w:val="28"/>
      <w:lang w:eastAsia="en-US"/>
    </w:rPr>
  </w:style>
  <w:style w:type="character" w:customStyle="1" w:styleId="Heading5Char">
    <w:name w:val="Heading 5 Char"/>
    <w:basedOn w:val="DefaultParagraphFont"/>
    <w:link w:val="Heading5"/>
    <w:uiPriority w:val="9"/>
    <w:semiHidden/>
    <w:rsid w:val="008C0A31"/>
    <w:rPr>
      <w:b/>
      <w:bCs/>
      <w:i/>
      <w:iCs/>
      <w:kern w:val="0"/>
      <w:sz w:val="26"/>
      <w:szCs w:val="26"/>
      <w:lang w:eastAsia="en-US"/>
    </w:rPr>
  </w:style>
  <w:style w:type="character" w:customStyle="1" w:styleId="Heading6Char">
    <w:name w:val="Heading 6 Char"/>
    <w:basedOn w:val="DefaultParagraphFont"/>
    <w:link w:val="Heading6"/>
    <w:rsid w:val="008C0A31"/>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8C0A31"/>
    <w:rPr>
      <w:kern w:val="0"/>
      <w:sz w:val="24"/>
      <w:szCs w:val="24"/>
      <w:lang w:eastAsia="en-US"/>
    </w:rPr>
  </w:style>
  <w:style w:type="character" w:customStyle="1" w:styleId="Heading8Char">
    <w:name w:val="Heading 8 Char"/>
    <w:basedOn w:val="DefaultParagraphFont"/>
    <w:link w:val="Heading8"/>
    <w:uiPriority w:val="9"/>
    <w:semiHidden/>
    <w:rsid w:val="008C0A31"/>
    <w:rPr>
      <w:i/>
      <w:iCs/>
      <w:kern w:val="0"/>
      <w:sz w:val="24"/>
      <w:szCs w:val="24"/>
      <w:lang w:eastAsia="en-US"/>
    </w:rPr>
  </w:style>
  <w:style w:type="character" w:customStyle="1" w:styleId="Heading9Char">
    <w:name w:val="Heading 9 Char"/>
    <w:basedOn w:val="DefaultParagraphFont"/>
    <w:link w:val="Heading9"/>
    <w:uiPriority w:val="9"/>
    <w:semiHidden/>
    <w:rsid w:val="008C0A31"/>
    <w:rPr>
      <w:rFonts w:asciiTheme="majorHAnsi" w:eastAsiaTheme="majorEastAsia" w:hAnsiTheme="majorHAnsi" w:cstheme="majorBidi"/>
      <w:kern w:val="0"/>
      <w:sz w:val="22"/>
      <w:lang w:eastAsia="en-US"/>
    </w:rPr>
  </w:style>
  <w:style w:type="table" w:customStyle="1" w:styleId="10">
    <w:name w:val="表 (格子)1"/>
    <w:basedOn w:val="TableNormal"/>
    <w:next w:val="TableGrid"/>
    <w:uiPriority w:val="39"/>
    <w:rsid w:val="008C0A31"/>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1"/>
    <w:basedOn w:val="TableNormal"/>
    <w:next w:val="TableGrid"/>
    <w:uiPriority w:val="39"/>
    <w:rsid w:val="00BE324B"/>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3746F9"/>
  </w:style>
  <w:style w:type="paragraph" w:styleId="TOC2">
    <w:name w:val="toc 2"/>
    <w:basedOn w:val="Normal"/>
    <w:next w:val="Normal"/>
    <w:autoRedefine/>
    <w:uiPriority w:val="39"/>
    <w:semiHidden/>
    <w:unhideWhenUsed/>
    <w:rsid w:val="003856F1"/>
    <w:pPr>
      <w:pBdr>
        <w:between w:val="double" w:sz="6" w:space="0" w:color="auto"/>
      </w:pBdr>
      <w:spacing w:before="120" w:after="120"/>
      <w:jc w:val="center"/>
    </w:pPr>
    <w:rPr>
      <w:rFonts w:eastAsiaTheme="minorHAnsi"/>
      <w:i/>
      <w:iCs/>
      <w:sz w:val="20"/>
      <w:szCs w:val="20"/>
    </w:rPr>
  </w:style>
  <w:style w:type="paragraph" w:styleId="TOC3">
    <w:name w:val="toc 3"/>
    <w:basedOn w:val="Normal"/>
    <w:next w:val="Normal"/>
    <w:autoRedefine/>
    <w:uiPriority w:val="39"/>
    <w:semiHidden/>
    <w:unhideWhenUsed/>
    <w:rsid w:val="003856F1"/>
    <w:pPr>
      <w:pBdr>
        <w:between w:val="double" w:sz="6" w:space="0" w:color="auto"/>
      </w:pBdr>
      <w:spacing w:before="120" w:after="120"/>
      <w:ind w:left="210"/>
      <w:jc w:val="center"/>
    </w:pPr>
    <w:rPr>
      <w:rFonts w:eastAsiaTheme="minorHAnsi"/>
      <w:sz w:val="20"/>
      <w:szCs w:val="20"/>
    </w:rPr>
  </w:style>
  <w:style w:type="paragraph" w:styleId="TOC4">
    <w:name w:val="toc 4"/>
    <w:basedOn w:val="Normal"/>
    <w:next w:val="Normal"/>
    <w:autoRedefine/>
    <w:uiPriority w:val="39"/>
    <w:semiHidden/>
    <w:unhideWhenUsed/>
    <w:rsid w:val="003856F1"/>
    <w:pPr>
      <w:pBdr>
        <w:between w:val="double" w:sz="6" w:space="0" w:color="auto"/>
      </w:pBdr>
      <w:spacing w:before="120" w:after="120"/>
      <w:ind w:left="420"/>
      <w:jc w:val="center"/>
    </w:pPr>
    <w:rPr>
      <w:rFonts w:eastAsiaTheme="minorHAnsi"/>
      <w:sz w:val="20"/>
      <w:szCs w:val="20"/>
    </w:rPr>
  </w:style>
  <w:style w:type="paragraph" w:styleId="TOC5">
    <w:name w:val="toc 5"/>
    <w:basedOn w:val="Normal"/>
    <w:next w:val="Normal"/>
    <w:autoRedefine/>
    <w:uiPriority w:val="39"/>
    <w:semiHidden/>
    <w:unhideWhenUsed/>
    <w:rsid w:val="003856F1"/>
    <w:pPr>
      <w:pBdr>
        <w:between w:val="double" w:sz="6" w:space="0" w:color="auto"/>
      </w:pBdr>
      <w:spacing w:before="120" w:after="120"/>
      <w:ind w:left="630"/>
      <w:jc w:val="center"/>
    </w:pPr>
    <w:rPr>
      <w:rFonts w:eastAsiaTheme="minorHAnsi"/>
      <w:sz w:val="20"/>
      <w:szCs w:val="20"/>
    </w:rPr>
  </w:style>
  <w:style w:type="paragraph" w:styleId="TOC6">
    <w:name w:val="toc 6"/>
    <w:basedOn w:val="Normal"/>
    <w:next w:val="Normal"/>
    <w:autoRedefine/>
    <w:uiPriority w:val="39"/>
    <w:semiHidden/>
    <w:unhideWhenUsed/>
    <w:rsid w:val="003856F1"/>
    <w:pPr>
      <w:pBdr>
        <w:between w:val="double" w:sz="6" w:space="0" w:color="auto"/>
      </w:pBdr>
      <w:spacing w:before="120" w:after="120"/>
      <w:ind w:left="840"/>
      <w:jc w:val="center"/>
    </w:pPr>
    <w:rPr>
      <w:rFonts w:eastAsiaTheme="minorHAnsi"/>
      <w:sz w:val="20"/>
      <w:szCs w:val="20"/>
    </w:rPr>
  </w:style>
  <w:style w:type="paragraph" w:styleId="TOC7">
    <w:name w:val="toc 7"/>
    <w:basedOn w:val="Normal"/>
    <w:next w:val="Normal"/>
    <w:autoRedefine/>
    <w:uiPriority w:val="39"/>
    <w:semiHidden/>
    <w:unhideWhenUsed/>
    <w:rsid w:val="003856F1"/>
    <w:pPr>
      <w:pBdr>
        <w:between w:val="double" w:sz="6" w:space="0" w:color="auto"/>
      </w:pBdr>
      <w:spacing w:before="120" w:after="120"/>
      <w:ind w:left="1050"/>
      <w:jc w:val="center"/>
    </w:pPr>
    <w:rPr>
      <w:rFonts w:eastAsiaTheme="minorHAnsi"/>
      <w:sz w:val="20"/>
      <w:szCs w:val="20"/>
    </w:rPr>
  </w:style>
  <w:style w:type="paragraph" w:styleId="TOC8">
    <w:name w:val="toc 8"/>
    <w:basedOn w:val="Normal"/>
    <w:next w:val="Normal"/>
    <w:autoRedefine/>
    <w:uiPriority w:val="39"/>
    <w:semiHidden/>
    <w:unhideWhenUsed/>
    <w:rsid w:val="003856F1"/>
    <w:pPr>
      <w:pBdr>
        <w:between w:val="double" w:sz="6" w:space="0" w:color="auto"/>
      </w:pBdr>
      <w:spacing w:before="120" w:after="120"/>
      <w:ind w:left="1260"/>
      <w:jc w:val="center"/>
    </w:pPr>
    <w:rPr>
      <w:rFonts w:eastAsiaTheme="minorHAnsi"/>
      <w:sz w:val="20"/>
      <w:szCs w:val="20"/>
    </w:rPr>
  </w:style>
  <w:style w:type="paragraph" w:styleId="TOC9">
    <w:name w:val="toc 9"/>
    <w:basedOn w:val="Normal"/>
    <w:next w:val="Normal"/>
    <w:autoRedefine/>
    <w:uiPriority w:val="39"/>
    <w:semiHidden/>
    <w:unhideWhenUsed/>
    <w:rsid w:val="003856F1"/>
    <w:pPr>
      <w:pBdr>
        <w:between w:val="double" w:sz="6" w:space="0" w:color="auto"/>
      </w:pBdr>
      <w:spacing w:before="120" w:after="120"/>
      <w:ind w:left="1470"/>
      <w:jc w:val="center"/>
    </w:pPr>
    <w:rPr>
      <w:rFonts w:eastAsiaTheme="minorHAnsi"/>
      <w:sz w:val="20"/>
      <w:szCs w:val="20"/>
    </w:rPr>
  </w:style>
  <w:style w:type="numbering" w:customStyle="1" w:styleId="CurrentList1">
    <w:name w:val="Current List1"/>
    <w:uiPriority w:val="99"/>
    <w:rsid w:val="00F65FA5"/>
    <w:pPr>
      <w:numPr>
        <w:numId w:val="15"/>
      </w:numPr>
    </w:pPr>
  </w:style>
  <w:style w:type="table" w:customStyle="1" w:styleId="TableGrid1">
    <w:name w:val="Table Grid1"/>
    <w:basedOn w:val="TableNormal"/>
    <w:next w:val="TableGrid"/>
    <w:uiPriority w:val="39"/>
    <w:rsid w:val="00D87F5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F046A0"/>
  </w:style>
  <w:style w:type="table" w:customStyle="1" w:styleId="2">
    <w:name w:val="表 (格子)2"/>
    <w:basedOn w:val="TableNormal"/>
    <w:next w:val="TableGrid"/>
    <w:uiPriority w:val="59"/>
    <w:rsid w:val="00E344D9"/>
    <w:pPr>
      <w:widowControl w:val="0"/>
      <w:autoSpaceDE w:val="0"/>
      <w:autoSpaceDN w:val="0"/>
    </w:pPr>
    <w:rPr>
      <w:rFonts w:ascii="游明朝" w:eastAsia="游明朝" w:hAnsi="游明朝" w:cs="Mongolian Baiti"/>
      <w:sz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TableNormal"/>
    <w:next w:val="TableGrid"/>
    <w:uiPriority w:val="39"/>
    <w:rsid w:val="00E344D9"/>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586">
      <w:bodyDiv w:val="1"/>
      <w:marLeft w:val="0"/>
      <w:marRight w:val="0"/>
      <w:marTop w:val="0"/>
      <w:marBottom w:val="0"/>
      <w:divBdr>
        <w:top w:val="none" w:sz="0" w:space="0" w:color="auto"/>
        <w:left w:val="none" w:sz="0" w:space="0" w:color="auto"/>
        <w:bottom w:val="none" w:sz="0" w:space="0" w:color="auto"/>
        <w:right w:val="none" w:sz="0" w:space="0" w:color="auto"/>
      </w:divBdr>
    </w:div>
    <w:div w:id="27530871">
      <w:bodyDiv w:val="1"/>
      <w:marLeft w:val="0"/>
      <w:marRight w:val="0"/>
      <w:marTop w:val="0"/>
      <w:marBottom w:val="0"/>
      <w:divBdr>
        <w:top w:val="none" w:sz="0" w:space="0" w:color="auto"/>
        <w:left w:val="none" w:sz="0" w:space="0" w:color="auto"/>
        <w:bottom w:val="none" w:sz="0" w:space="0" w:color="auto"/>
        <w:right w:val="none" w:sz="0" w:space="0" w:color="auto"/>
      </w:divBdr>
    </w:div>
    <w:div w:id="117838809">
      <w:bodyDiv w:val="1"/>
      <w:marLeft w:val="0"/>
      <w:marRight w:val="0"/>
      <w:marTop w:val="0"/>
      <w:marBottom w:val="0"/>
      <w:divBdr>
        <w:top w:val="none" w:sz="0" w:space="0" w:color="auto"/>
        <w:left w:val="none" w:sz="0" w:space="0" w:color="auto"/>
        <w:bottom w:val="none" w:sz="0" w:space="0" w:color="auto"/>
        <w:right w:val="none" w:sz="0" w:space="0" w:color="auto"/>
      </w:divBdr>
    </w:div>
    <w:div w:id="481509922">
      <w:bodyDiv w:val="1"/>
      <w:marLeft w:val="0"/>
      <w:marRight w:val="0"/>
      <w:marTop w:val="0"/>
      <w:marBottom w:val="0"/>
      <w:divBdr>
        <w:top w:val="none" w:sz="0" w:space="0" w:color="auto"/>
        <w:left w:val="none" w:sz="0" w:space="0" w:color="auto"/>
        <w:bottom w:val="none" w:sz="0" w:space="0" w:color="auto"/>
        <w:right w:val="none" w:sz="0" w:space="0" w:color="auto"/>
      </w:divBdr>
      <w:divsChild>
        <w:div w:id="305668115">
          <w:marLeft w:val="0"/>
          <w:marRight w:val="0"/>
          <w:marTop w:val="15"/>
          <w:marBottom w:val="0"/>
          <w:divBdr>
            <w:top w:val="single" w:sz="48" w:space="0" w:color="auto"/>
            <w:left w:val="single" w:sz="48" w:space="0" w:color="auto"/>
            <w:bottom w:val="single" w:sz="48" w:space="0" w:color="auto"/>
            <w:right w:val="single" w:sz="48" w:space="0" w:color="auto"/>
          </w:divBdr>
          <w:divsChild>
            <w:div w:id="371927704">
              <w:marLeft w:val="0"/>
              <w:marRight w:val="0"/>
              <w:marTop w:val="0"/>
              <w:marBottom w:val="0"/>
              <w:divBdr>
                <w:top w:val="none" w:sz="0" w:space="0" w:color="auto"/>
                <w:left w:val="none" w:sz="0" w:space="0" w:color="auto"/>
                <w:bottom w:val="none" w:sz="0" w:space="0" w:color="auto"/>
                <w:right w:val="none" w:sz="0" w:space="0" w:color="auto"/>
              </w:divBdr>
            </w:div>
          </w:divsChild>
        </w:div>
        <w:div w:id="146828570">
          <w:marLeft w:val="0"/>
          <w:marRight w:val="0"/>
          <w:marTop w:val="15"/>
          <w:marBottom w:val="0"/>
          <w:divBdr>
            <w:top w:val="single" w:sz="48" w:space="0" w:color="auto"/>
            <w:left w:val="single" w:sz="48" w:space="0" w:color="auto"/>
            <w:bottom w:val="single" w:sz="48" w:space="0" w:color="auto"/>
            <w:right w:val="single" w:sz="48" w:space="0" w:color="auto"/>
          </w:divBdr>
          <w:divsChild>
            <w:div w:id="36163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355528">
      <w:bodyDiv w:val="1"/>
      <w:marLeft w:val="0"/>
      <w:marRight w:val="0"/>
      <w:marTop w:val="0"/>
      <w:marBottom w:val="0"/>
      <w:divBdr>
        <w:top w:val="none" w:sz="0" w:space="0" w:color="auto"/>
        <w:left w:val="none" w:sz="0" w:space="0" w:color="auto"/>
        <w:bottom w:val="none" w:sz="0" w:space="0" w:color="auto"/>
        <w:right w:val="none" w:sz="0" w:space="0" w:color="auto"/>
      </w:divBdr>
    </w:div>
    <w:div w:id="551766479">
      <w:bodyDiv w:val="1"/>
      <w:marLeft w:val="0"/>
      <w:marRight w:val="0"/>
      <w:marTop w:val="0"/>
      <w:marBottom w:val="0"/>
      <w:divBdr>
        <w:top w:val="none" w:sz="0" w:space="0" w:color="auto"/>
        <w:left w:val="none" w:sz="0" w:space="0" w:color="auto"/>
        <w:bottom w:val="none" w:sz="0" w:space="0" w:color="auto"/>
        <w:right w:val="none" w:sz="0" w:space="0" w:color="auto"/>
      </w:divBdr>
    </w:div>
    <w:div w:id="726994766">
      <w:bodyDiv w:val="1"/>
      <w:marLeft w:val="0"/>
      <w:marRight w:val="0"/>
      <w:marTop w:val="0"/>
      <w:marBottom w:val="0"/>
      <w:divBdr>
        <w:top w:val="none" w:sz="0" w:space="0" w:color="auto"/>
        <w:left w:val="none" w:sz="0" w:space="0" w:color="auto"/>
        <w:bottom w:val="none" w:sz="0" w:space="0" w:color="auto"/>
        <w:right w:val="none" w:sz="0" w:space="0" w:color="auto"/>
      </w:divBdr>
    </w:div>
    <w:div w:id="814184230">
      <w:bodyDiv w:val="1"/>
      <w:marLeft w:val="0"/>
      <w:marRight w:val="0"/>
      <w:marTop w:val="0"/>
      <w:marBottom w:val="0"/>
      <w:divBdr>
        <w:top w:val="none" w:sz="0" w:space="0" w:color="auto"/>
        <w:left w:val="none" w:sz="0" w:space="0" w:color="auto"/>
        <w:bottom w:val="none" w:sz="0" w:space="0" w:color="auto"/>
        <w:right w:val="none" w:sz="0" w:space="0" w:color="auto"/>
      </w:divBdr>
      <w:divsChild>
        <w:div w:id="1524248940">
          <w:marLeft w:val="0"/>
          <w:marRight w:val="0"/>
          <w:marTop w:val="15"/>
          <w:marBottom w:val="0"/>
          <w:divBdr>
            <w:top w:val="single" w:sz="48" w:space="0" w:color="auto"/>
            <w:left w:val="single" w:sz="48" w:space="0" w:color="auto"/>
            <w:bottom w:val="single" w:sz="48" w:space="0" w:color="auto"/>
            <w:right w:val="single" w:sz="48" w:space="0" w:color="auto"/>
          </w:divBdr>
          <w:divsChild>
            <w:div w:id="414323322">
              <w:marLeft w:val="0"/>
              <w:marRight w:val="0"/>
              <w:marTop w:val="0"/>
              <w:marBottom w:val="0"/>
              <w:divBdr>
                <w:top w:val="none" w:sz="0" w:space="0" w:color="auto"/>
                <w:left w:val="none" w:sz="0" w:space="0" w:color="auto"/>
                <w:bottom w:val="none" w:sz="0" w:space="0" w:color="auto"/>
                <w:right w:val="none" w:sz="0" w:space="0" w:color="auto"/>
              </w:divBdr>
            </w:div>
          </w:divsChild>
        </w:div>
        <w:div w:id="1320844942">
          <w:marLeft w:val="0"/>
          <w:marRight w:val="0"/>
          <w:marTop w:val="15"/>
          <w:marBottom w:val="0"/>
          <w:divBdr>
            <w:top w:val="single" w:sz="48" w:space="0" w:color="auto"/>
            <w:left w:val="single" w:sz="48" w:space="0" w:color="auto"/>
            <w:bottom w:val="single" w:sz="48" w:space="0" w:color="auto"/>
            <w:right w:val="single" w:sz="48" w:space="0" w:color="auto"/>
          </w:divBdr>
          <w:divsChild>
            <w:div w:id="13923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06496">
      <w:bodyDiv w:val="1"/>
      <w:marLeft w:val="0"/>
      <w:marRight w:val="0"/>
      <w:marTop w:val="0"/>
      <w:marBottom w:val="0"/>
      <w:divBdr>
        <w:top w:val="none" w:sz="0" w:space="0" w:color="auto"/>
        <w:left w:val="none" w:sz="0" w:space="0" w:color="auto"/>
        <w:bottom w:val="none" w:sz="0" w:space="0" w:color="auto"/>
        <w:right w:val="none" w:sz="0" w:space="0" w:color="auto"/>
      </w:divBdr>
    </w:div>
    <w:div w:id="850486086">
      <w:bodyDiv w:val="1"/>
      <w:marLeft w:val="0"/>
      <w:marRight w:val="0"/>
      <w:marTop w:val="0"/>
      <w:marBottom w:val="0"/>
      <w:divBdr>
        <w:top w:val="none" w:sz="0" w:space="0" w:color="auto"/>
        <w:left w:val="none" w:sz="0" w:space="0" w:color="auto"/>
        <w:bottom w:val="none" w:sz="0" w:space="0" w:color="auto"/>
        <w:right w:val="none" w:sz="0" w:space="0" w:color="auto"/>
      </w:divBdr>
      <w:divsChild>
        <w:div w:id="854266430">
          <w:marLeft w:val="0"/>
          <w:marRight w:val="0"/>
          <w:marTop w:val="0"/>
          <w:marBottom w:val="0"/>
          <w:divBdr>
            <w:top w:val="none" w:sz="0" w:space="0" w:color="auto"/>
            <w:left w:val="none" w:sz="0" w:space="0" w:color="auto"/>
            <w:bottom w:val="none" w:sz="0" w:space="0" w:color="auto"/>
            <w:right w:val="none" w:sz="0" w:space="0" w:color="auto"/>
          </w:divBdr>
          <w:divsChild>
            <w:div w:id="946543172">
              <w:marLeft w:val="0"/>
              <w:marRight w:val="0"/>
              <w:marTop w:val="0"/>
              <w:marBottom w:val="0"/>
              <w:divBdr>
                <w:top w:val="none" w:sz="0" w:space="0" w:color="auto"/>
                <w:left w:val="none" w:sz="0" w:space="0" w:color="auto"/>
                <w:bottom w:val="none" w:sz="0" w:space="0" w:color="auto"/>
                <w:right w:val="none" w:sz="0" w:space="0" w:color="auto"/>
              </w:divBdr>
              <w:divsChild>
                <w:div w:id="130419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7987">
          <w:marLeft w:val="0"/>
          <w:marRight w:val="0"/>
          <w:marTop w:val="0"/>
          <w:marBottom w:val="0"/>
          <w:divBdr>
            <w:top w:val="none" w:sz="0" w:space="0" w:color="auto"/>
            <w:left w:val="none" w:sz="0" w:space="0" w:color="auto"/>
            <w:bottom w:val="none" w:sz="0" w:space="0" w:color="auto"/>
            <w:right w:val="none" w:sz="0" w:space="0" w:color="auto"/>
          </w:divBdr>
          <w:divsChild>
            <w:div w:id="1955403949">
              <w:marLeft w:val="0"/>
              <w:marRight w:val="0"/>
              <w:marTop w:val="0"/>
              <w:marBottom w:val="0"/>
              <w:divBdr>
                <w:top w:val="none" w:sz="0" w:space="0" w:color="auto"/>
                <w:left w:val="none" w:sz="0" w:space="0" w:color="auto"/>
                <w:bottom w:val="none" w:sz="0" w:space="0" w:color="auto"/>
                <w:right w:val="none" w:sz="0" w:space="0" w:color="auto"/>
              </w:divBdr>
              <w:divsChild>
                <w:div w:id="17845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7093">
      <w:bodyDiv w:val="1"/>
      <w:marLeft w:val="0"/>
      <w:marRight w:val="0"/>
      <w:marTop w:val="0"/>
      <w:marBottom w:val="0"/>
      <w:divBdr>
        <w:top w:val="none" w:sz="0" w:space="0" w:color="auto"/>
        <w:left w:val="none" w:sz="0" w:space="0" w:color="auto"/>
        <w:bottom w:val="none" w:sz="0" w:space="0" w:color="auto"/>
        <w:right w:val="none" w:sz="0" w:space="0" w:color="auto"/>
      </w:divBdr>
    </w:div>
    <w:div w:id="939408091">
      <w:bodyDiv w:val="1"/>
      <w:marLeft w:val="0"/>
      <w:marRight w:val="0"/>
      <w:marTop w:val="0"/>
      <w:marBottom w:val="0"/>
      <w:divBdr>
        <w:top w:val="none" w:sz="0" w:space="0" w:color="auto"/>
        <w:left w:val="none" w:sz="0" w:space="0" w:color="auto"/>
        <w:bottom w:val="none" w:sz="0" w:space="0" w:color="auto"/>
        <w:right w:val="none" w:sz="0" w:space="0" w:color="auto"/>
      </w:divBdr>
    </w:div>
    <w:div w:id="955911802">
      <w:bodyDiv w:val="1"/>
      <w:marLeft w:val="0"/>
      <w:marRight w:val="0"/>
      <w:marTop w:val="0"/>
      <w:marBottom w:val="0"/>
      <w:divBdr>
        <w:top w:val="none" w:sz="0" w:space="0" w:color="auto"/>
        <w:left w:val="none" w:sz="0" w:space="0" w:color="auto"/>
        <w:bottom w:val="none" w:sz="0" w:space="0" w:color="auto"/>
        <w:right w:val="none" w:sz="0" w:space="0" w:color="auto"/>
      </w:divBdr>
    </w:div>
    <w:div w:id="1062826126">
      <w:bodyDiv w:val="1"/>
      <w:marLeft w:val="0"/>
      <w:marRight w:val="0"/>
      <w:marTop w:val="0"/>
      <w:marBottom w:val="0"/>
      <w:divBdr>
        <w:top w:val="none" w:sz="0" w:space="0" w:color="auto"/>
        <w:left w:val="none" w:sz="0" w:space="0" w:color="auto"/>
        <w:bottom w:val="none" w:sz="0" w:space="0" w:color="auto"/>
        <w:right w:val="none" w:sz="0" w:space="0" w:color="auto"/>
      </w:divBdr>
    </w:div>
    <w:div w:id="1071924242">
      <w:bodyDiv w:val="1"/>
      <w:marLeft w:val="0"/>
      <w:marRight w:val="0"/>
      <w:marTop w:val="0"/>
      <w:marBottom w:val="0"/>
      <w:divBdr>
        <w:top w:val="none" w:sz="0" w:space="0" w:color="auto"/>
        <w:left w:val="none" w:sz="0" w:space="0" w:color="auto"/>
        <w:bottom w:val="none" w:sz="0" w:space="0" w:color="auto"/>
        <w:right w:val="none" w:sz="0" w:space="0" w:color="auto"/>
      </w:divBdr>
    </w:div>
    <w:div w:id="1085490956">
      <w:bodyDiv w:val="1"/>
      <w:marLeft w:val="0"/>
      <w:marRight w:val="0"/>
      <w:marTop w:val="0"/>
      <w:marBottom w:val="0"/>
      <w:divBdr>
        <w:top w:val="none" w:sz="0" w:space="0" w:color="auto"/>
        <w:left w:val="none" w:sz="0" w:space="0" w:color="auto"/>
        <w:bottom w:val="none" w:sz="0" w:space="0" w:color="auto"/>
        <w:right w:val="none" w:sz="0" w:space="0" w:color="auto"/>
      </w:divBdr>
    </w:div>
    <w:div w:id="1119839147">
      <w:bodyDiv w:val="1"/>
      <w:marLeft w:val="0"/>
      <w:marRight w:val="0"/>
      <w:marTop w:val="0"/>
      <w:marBottom w:val="0"/>
      <w:divBdr>
        <w:top w:val="none" w:sz="0" w:space="0" w:color="auto"/>
        <w:left w:val="none" w:sz="0" w:space="0" w:color="auto"/>
        <w:bottom w:val="none" w:sz="0" w:space="0" w:color="auto"/>
        <w:right w:val="none" w:sz="0" w:space="0" w:color="auto"/>
      </w:divBdr>
      <w:divsChild>
        <w:div w:id="1018462125">
          <w:marLeft w:val="0"/>
          <w:marRight w:val="0"/>
          <w:marTop w:val="0"/>
          <w:marBottom w:val="0"/>
          <w:divBdr>
            <w:top w:val="none" w:sz="0" w:space="0" w:color="auto"/>
            <w:left w:val="none" w:sz="0" w:space="0" w:color="auto"/>
            <w:bottom w:val="none" w:sz="0" w:space="0" w:color="auto"/>
            <w:right w:val="none" w:sz="0" w:space="0" w:color="auto"/>
          </w:divBdr>
          <w:divsChild>
            <w:div w:id="319697284">
              <w:marLeft w:val="0"/>
              <w:marRight w:val="0"/>
              <w:marTop w:val="0"/>
              <w:marBottom w:val="0"/>
              <w:divBdr>
                <w:top w:val="none" w:sz="0" w:space="0" w:color="auto"/>
                <w:left w:val="none" w:sz="0" w:space="0" w:color="auto"/>
                <w:bottom w:val="none" w:sz="0" w:space="0" w:color="auto"/>
                <w:right w:val="none" w:sz="0" w:space="0" w:color="auto"/>
              </w:divBdr>
              <w:divsChild>
                <w:div w:id="84674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65755">
      <w:bodyDiv w:val="1"/>
      <w:marLeft w:val="0"/>
      <w:marRight w:val="0"/>
      <w:marTop w:val="0"/>
      <w:marBottom w:val="0"/>
      <w:divBdr>
        <w:top w:val="none" w:sz="0" w:space="0" w:color="auto"/>
        <w:left w:val="none" w:sz="0" w:space="0" w:color="auto"/>
        <w:bottom w:val="none" w:sz="0" w:space="0" w:color="auto"/>
        <w:right w:val="none" w:sz="0" w:space="0" w:color="auto"/>
      </w:divBdr>
    </w:div>
    <w:div w:id="1364794298">
      <w:bodyDiv w:val="1"/>
      <w:marLeft w:val="0"/>
      <w:marRight w:val="0"/>
      <w:marTop w:val="0"/>
      <w:marBottom w:val="0"/>
      <w:divBdr>
        <w:top w:val="none" w:sz="0" w:space="0" w:color="auto"/>
        <w:left w:val="none" w:sz="0" w:space="0" w:color="auto"/>
        <w:bottom w:val="none" w:sz="0" w:space="0" w:color="auto"/>
        <w:right w:val="none" w:sz="0" w:space="0" w:color="auto"/>
      </w:divBdr>
    </w:div>
    <w:div w:id="1385639665">
      <w:bodyDiv w:val="1"/>
      <w:marLeft w:val="0"/>
      <w:marRight w:val="0"/>
      <w:marTop w:val="0"/>
      <w:marBottom w:val="0"/>
      <w:divBdr>
        <w:top w:val="none" w:sz="0" w:space="0" w:color="auto"/>
        <w:left w:val="none" w:sz="0" w:space="0" w:color="auto"/>
        <w:bottom w:val="none" w:sz="0" w:space="0" w:color="auto"/>
        <w:right w:val="none" w:sz="0" w:space="0" w:color="auto"/>
      </w:divBdr>
    </w:div>
    <w:div w:id="1403677392">
      <w:bodyDiv w:val="1"/>
      <w:marLeft w:val="0"/>
      <w:marRight w:val="0"/>
      <w:marTop w:val="0"/>
      <w:marBottom w:val="0"/>
      <w:divBdr>
        <w:top w:val="none" w:sz="0" w:space="0" w:color="auto"/>
        <w:left w:val="none" w:sz="0" w:space="0" w:color="auto"/>
        <w:bottom w:val="none" w:sz="0" w:space="0" w:color="auto"/>
        <w:right w:val="none" w:sz="0" w:space="0" w:color="auto"/>
      </w:divBdr>
    </w:div>
    <w:div w:id="1429158009">
      <w:bodyDiv w:val="1"/>
      <w:marLeft w:val="0"/>
      <w:marRight w:val="0"/>
      <w:marTop w:val="0"/>
      <w:marBottom w:val="0"/>
      <w:divBdr>
        <w:top w:val="none" w:sz="0" w:space="0" w:color="auto"/>
        <w:left w:val="none" w:sz="0" w:space="0" w:color="auto"/>
        <w:bottom w:val="none" w:sz="0" w:space="0" w:color="auto"/>
        <w:right w:val="none" w:sz="0" w:space="0" w:color="auto"/>
      </w:divBdr>
    </w:div>
    <w:div w:id="1474101756">
      <w:bodyDiv w:val="1"/>
      <w:marLeft w:val="0"/>
      <w:marRight w:val="0"/>
      <w:marTop w:val="0"/>
      <w:marBottom w:val="0"/>
      <w:divBdr>
        <w:top w:val="none" w:sz="0" w:space="0" w:color="auto"/>
        <w:left w:val="none" w:sz="0" w:space="0" w:color="auto"/>
        <w:bottom w:val="none" w:sz="0" w:space="0" w:color="auto"/>
        <w:right w:val="none" w:sz="0" w:space="0" w:color="auto"/>
      </w:divBdr>
    </w:div>
    <w:div w:id="1640964126">
      <w:bodyDiv w:val="1"/>
      <w:marLeft w:val="0"/>
      <w:marRight w:val="0"/>
      <w:marTop w:val="0"/>
      <w:marBottom w:val="0"/>
      <w:divBdr>
        <w:top w:val="none" w:sz="0" w:space="0" w:color="auto"/>
        <w:left w:val="none" w:sz="0" w:space="0" w:color="auto"/>
        <w:bottom w:val="none" w:sz="0" w:space="0" w:color="auto"/>
        <w:right w:val="none" w:sz="0" w:space="0" w:color="auto"/>
      </w:divBdr>
    </w:div>
    <w:div w:id="1663503105">
      <w:bodyDiv w:val="1"/>
      <w:marLeft w:val="0"/>
      <w:marRight w:val="0"/>
      <w:marTop w:val="0"/>
      <w:marBottom w:val="0"/>
      <w:divBdr>
        <w:top w:val="none" w:sz="0" w:space="0" w:color="auto"/>
        <w:left w:val="none" w:sz="0" w:space="0" w:color="auto"/>
        <w:bottom w:val="none" w:sz="0" w:space="0" w:color="auto"/>
        <w:right w:val="none" w:sz="0" w:space="0" w:color="auto"/>
      </w:divBdr>
    </w:div>
    <w:div w:id="1668940428">
      <w:bodyDiv w:val="1"/>
      <w:marLeft w:val="0"/>
      <w:marRight w:val="0"/>
      <w:marTop w:val="0"/>
      <w:marBottom w:val="0"/>
      <w:divBdr>
        <w:top w:val="none" w:sz="0" w:space="0" w:color="auto"/>
        <w:left w:val="none" w:sz="0" w:space="0" w:color="auto"/>
        <w:bottom w:val="none" w:sz="0" w:space="0" w:color="auto"/>
        <w:right w:val="none" w:sz="0" w:space="0" w:color="auto"/>
      </w:divBdr>
    </w:div>
    <w:div w:id="1688096561">
      <w:bodyDiv w:val="1"/>
      <w:marLeft w:val="0"/>
      <w:marRight w:val="0"/>
      <w:marTop w:val="0"/>
      <w:marBottom w:val="0"/>
      <w:divBdr>
        <w:top w:val="none" w:sz="0" w:space="0" w:color="auto"/>
        <w:left w:val="none" w:sz="0" w:space="0" w:color="auto"/>
        <w:bottom w:val="none" w:sz="0" w:space="0" w:color="auto"/>
        <w:right w:val="none" w:sz="0" w:space="0" w:color="auto"/>
      </w:divBdr>
    </w:div>
    <w:div w:id="1882014026">
      <w:bodyDiv w:val="1"/>
      <w:marLeft w:val="0"/>
      <w:marRight w:val="0"/>
      <w:marTop w:val="0"/>
      <w:marBottom w:val="0"/>
      <w:divBdr>
        <w:top w:val="none" w:sz="0" w:space="0" w:color="auto"/>
        <w:left w:val="none" w:sz="0" w:space="0" w:color="auto"/>
        <w:bottom w:val="none" w:sz="0" w:space="0" w:color="auto"/>
        <w:right w:val="none" w:sz="0" w:space="0" w:color="auto"/>
      </w:divBdr>
    </w:div>
    <w:div w:id="1968117370">
      <w:bodyDiv w:val="1"/>
      <w:marLeft w:val="0"/>
      <w:marRight w:val="0"/>
      <w:marTop w:val="0"/>
      <w:marBottom w:val="0"/>
      <w:divBdr>
        <w:top w:val="none" w:sz="0" w:space="0" w:color="auto"/>
        <w:left w:val="none" w:sz="0" w:space="0" w:color="auto"/>
        <w:bottom w:val="none" w:sz="0" w:space="0" w:color="auto"/>
        <w:right w:val="none" w:sz="0" w:space="0" w:color="auto"/>
      </w:divBdr>
    </w:div>
    <w:div w:id="202486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2a6a0be-ff96-4894-a69b-d85d6bc55b6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BFB3DB4E7CF3E4B86485F86723DC229" ma:contentTypeVersion="12" ma:contentTypeDescription="新しいドキュメントを作成します。" ma:contentTypeScope="" ma:versionID="e330c32b16edd2a0bde90113a12c2c3a">
  <xsd:schema xmlns:xsd="http://www.w3.org/2001/XMLSchema" xmlns:xs="http://www.w3.org/2001/XMLSchema" xmlns:p="http://schemas.microsoft.com/office/2006/metadata/properties" xmlns:ns3="42a6a0be-ff96-4894-a69b-d85d6bc55b69" targetNamespace="http://schemas.microsoft.com/office/2006/metadata/properties" ma:root="true" ma:fieldsID="ad336d8954c817e2f91433678b6b8dca" ns3:_="">
    <xsd:import namespace="42a6a0be-ff96-4894-a69b-d85d6bc55b69"/>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a6a0be-ff96-4894-a69b-d85d6bc55b6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DC60F3-6AB2-4957-B8C6-86927684A865}">
  <ds:schemaRefs>
    <ds:schemaRef ds:uri="http://schemas.microsoft.com/office/2006/metadata/properties"/>
    <ds:schemaRef ds:uri="http://schemas.microsoft.com/office/infopath/2007/PartnerControls"/>
    <ds:schemaRef ds:uri="42a6a0be-ff96-4894-a69b-d85d6bc55b69"/>
  </ds:schemaRefs>
</ds:datastoreItem>
</file>

<file path=customXml/itemProps2.xml><?xml version="1.0" encoding="utf-8"?>
<ds:datastoreItem xmlns:ds="http://schemas.openxmlformats.org/officeDocument/2006/customXml" ds:itemID="{E60F4446-9925-40F6-96C8-6C5793CC7600}">
  <ds:schemaRefs>
    <ds:schemaRef ds:uri="http://schemas.openxmlformats.org/officeDocument/2006/bibliography"/>
  </ds:schemaRefs>
</ds:datastoreItem>
</file>

<file path=customXml/itemProps3.xml><?xml version="1.0" encoding="utf-8"?>
<ds:datastoreItem xmlns:ds="http://schemas.openxmlformats.org/officeDocument/2006/customXml" ds:itemID="{0999C016-6C3D-40A3-B8B2-E7AEC2684D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a6a0be-ff96-4894-a69b-d85d6bc55b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BCA49E-27BA-4C1B-B941-28270B5B20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4489</Words>
  <Characters>25588</Characters>
  <Application>Microsoft Office Word</Application>
  <DocSecurity>0</DocSecurity>
  <Lines>213</Lines>
  <Paragraphs>60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宮原 正典</dc:creator>
  <cp:keywords/>
  <dc:description/>
  <cp:lastModifiedBy>JP (Coyle)</cp:lastModifiedBy>
  <cp:revision>3</cp:revision>
  <cp:lastPrinted>2023-07-05T13:53:00Z</cp:lastPrinted>
  <dcterms:created xsi:type="dcterms:W3CDTF">2025-07-10T03:13:00Z</dcterms:created>
  <dcterms:modified xsi:type="dcterms:W3CDTF">2025-07-10T03:17:00Z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0x0101007BFB3DB4E7CF3E4B86485F86723DC229</vt:lpwstr>
  </property>
  <property fmtid="{D5CDD505-2E9C-101B-9397-08002B2CF9AE}" pid="3" name="GrammarlyDocumentId">
    <vt:lpwstr>d3e0d0f0-cf57-4d18-b91d-f85932562c97</vt:lpwstr>
  </property>
</Properties>
</file>